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>
      <w:pPr>
        <w:spacing w:after="0" w:line="360" w:lineRule="auto"/>
        <w:ind w:left="2110" w:right="2089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Standard Operating Procedures</w:t>
      </w:r>
    </w:p>
    <w:p w:rsidR="00842E16" w:rsidRDefault="00842E16" w:rsidP="00237EEB">
      <w:pPr>
        <w:spacing w:before="5" w:after="0" w:line="360" w:lineRule="auto"/>
        <w:rPr>
          <w:sz w:val="14"/>
          <w:szCs w:val="14"/>
        </w:rPr>
      </w:pPr>
    </w:p>
    <w:p w:rsidR="00842E16" w:rsidRDefault="00842E16">
      <w:pPr>
        <w:spacing w:after="0" w:line="360" w:lineRule="auto"/>
        <w:ind w:left="1058" w:right="1035"/>
        <w:jc w:val="center"/>
        <w:rPr>
          <w:rFonts w:ascii="Verdana" w:hAnsi="Verdana" w:cs="Verdana"/>
          <w:sz w:val="24"/>
          <w:szCs w:val="24"/>
        </w:rPr>
      </w:pPr>
      <w:proofErr w:type="gramStart"/>
      <w:r>
        <w:rPr>
          <w:rFonts w:ascii="Verdana" w:hAnsi="Verdana" w:cs="Verdana"/>
          <w:b/>
          <w:bCs/>
          <w:sz w:val="24"/>
          <w:szCs w:val="24"/>
        </w:rPr>
        <w:t>for</w:t>
      </w:r>
      <w:proofErr w:type="gramEnd"/>
      <w:r>
        <w:rPr>
          <w:rFonts w:ascii="Verdana" w:hAnsi="Verdana" w:cs="Verdana"/>
          <w:b/>
          <w:bCs/>
          <w:sz w:val="24"/>
          <w:szCs w:val="24"/>
        </w:rPr>
        <w:t xml:space="preserve"> thermal–o</w:t>
      </w:r>
      <w:r>
        <w:rPr>
          <w:rFonts w:ascii="Verdana" w:hAnsi="Verdana" w:cs="Verdana"/>
          <w:b/>
          <w:bCs/>
          <w:spacing w:val="1"/>
          <w:sz w:val="24"/>
          <w:szCs w:val="24"/>
        </w:rPr>
        <w:t>p</w:t>
      </w:r>
      <w:r>
        <w:rPr>
          <w:rFonts w:ascii="Verdana" w:hAnsi="Verdana" w:cs="Verdana"/>
          <w:b/>
          <w:bCs/>
          <w:sz w:val="24"/>
          <w:szCs w:val="24"/>
        </w:rPr>
        <w:t>tical analysis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rFonts w:ascii="Verdana" w:hAnsi="Verdana" w:cs="Verdana"/>
          <w:b/>
          <w:bCs/>
          <w:sz w:val="24"/>
          <w:szCs w:val="24"/>
        </w:rPr>
        <w:t xml:space="preserve">of atmospheric </w:t>
      </w:r>
      <w:r>
        <w:rPr>
          <w:rFonts w:ascii="Verdana" w:hAnsi="Verdana" w:cs="Verdana"/>
          <w:b/>
          <w:bCs/>
          <w:spacing w:val="1"/>
          <w:sz w:val="24"/>
          <w:szCs w:val="24"/>
        </w:rPr>
        <w:t>p</w:t>
      </w:r>
      <w:r>
        <w:rPr>
          <w:rFonts w:ascii="Verdana" w:hAnsi="Verdana" w:cs="Verdana"/>
          <w:b/>
          <w:bCs/>
          <w:sz w:val="24"/>
          <w:szCs w:val="24"/>
        </w:rPr>
        <w:t>articula</w:t>
      </w:r>
      <w:r>
        <w:rPr>
          <w:rFonts w:ascii="Verdana" w:hAnsi="Verdana" w:cs="Verdana"/>
          <w:b/>
          <w:bCs/>
          <w:spacing w:val="1"/>
          <w:sz w:val="24"/>
          <w:szCs w:val="24"/>
        </w:rPr>
        <w:t>t</w:t>
      </w:r>
      <w:r>
        <w:rPr>
          <w:rFonts w:ascii="Verdana" w:hAnsi="Verdana" w:cs="Verdana"/>
          <w:b/>
          <w:bCs/>
          <w:sz w:val="24"/>
          <w:szCs w:val="24"/>
        </w:rPr>
        <w:t>e</w:t>
      </w:r>
      <w:r>
        <w:rPr>
          <w:rFonts w:ascii="Verdana" w:hAnsi="Verdana" w:cs="Verdana"/>
          <w:b/>
          <w:bCs/>
          <w:spacing w:val="-1"/>
          <w:sz w:val="24"/>
          <w:szCs w:val="24"/>
        </w:rPr>
        <w:t xml:space="preserve"> </w:t>
      </w:r>
      <w:r>
        <w:rPr>
          <w:rFonts w:ascii="Verdana" w:hAnsi="Verdana" w:cs="Verdana"/>
          <w:b/>
          <w:bCs/>
          <w:sz w:val="24"/>
          <w:szCs w:val="24"/>
        </w:rPr>
        <w:t>organic and elemental carbon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7" w:after="0" w:line="240" w:lineRule="exact"/>
        <w:rPr>
          <w:sz w:val="24"/>
          <w:szCs w:val="24"/>
        </w:rPr>
      </w:pPr>
    </w:p>
    <w:p w:rsidR="00842E16" w:rsidRDefault="00842E16" w:rsidP="003A533F">
      <w:pPr>
        <w:spacing w:before="28" w:after="0" w:line="240" w:lineRule="auto"/>
        <w:ind w:left="118" w:right="-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i/>
          <w:sz w:val="18"/>
          <w:szCs w:val="18"/>
        </w:rPr>
        <w:t>Index</w:t>
      </w:r>
    </w:p>
    <w:p w:rsidR="00842E16" w:rsidRDefault="00842E16" w:rsidP="003A533F">
      <w:pPr>
        <w:spacing w:before="10" w:after="0" w:line="170" w:lineRule="exact"/>
        <w:rPr>
          <w:sz w:val="17"/>
          <w:szCs w:val="17"/>
        </w:rPr>
      </w:pPr>
    </w:p>
    <w:p w:rsidR="00842E16" w:rsidRDefault="00842E16" w:rsidP="003A533F">
      <w:pPr>
        <w:tabs>
          <w:tab w:val="left" w:pos="8220"/>
        </w:tabs>
        <w:spacing w:after="0" w:line="240" w:lineRule="auto"/>
        <w:ind w:left="84" w:right="94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1- PURPO</w:t>
      </w:r>
      <w:r>
        <w:rPr>
          <w:rFonts w:ascii="Verdana" w:hAnsi="Verdana" w:cs="Verdana"/>
          <w:b/>
          <w:bCs/>
          <w:spacing w:val="-1"/>
          <w:sz w:val="18"/>
          <w:szCs w:val="18"/>
        </w:rPr>
        <w:t>S</w:t>
      </w:r>
      <w:r>
        <w:rPr>
          <w:rFonts w:ascii="Verdana" w:hAnsi="Verdana" w:cs="Verdana"/>
          <w:b/>
          <w:bCs/>
          <w:sz w:val="18"/>
          <w:szCs w:val="18"/>
        </w:rPr>
        <w:t>E</w:t>
      </w:r>
      <w:r>
        <w:rPr>
          <w:rFonts w:ascii="Verdana" w:hAnsi="Verdana" w:cs="Verdana"/>
          <w:b/>
          <w:bCs/>
          <w:sz w:val="18"/>
          <w:szCs w:val="18"/>
        </w:rPr>
        <w:tab/>
        <w:t>2</w:t>
      </w:r>
    </w:p>
    <w:p w:rsidR="00842E16" w:rsidRDefault="00842E16" w:rsidP="003A533F">
      <w:pPr>
        <w:spacing w:before="10" w:after="0" w:line="170" w:lineRule="exact"/>
        <w:rPr>
          <w:sz w:val="17"/>
          <w:szCs w:val="17"/>
        </w:rPr>
      </w:pPr>
    </w:p>
    <w:p w:rsidR="00842E16" w:rsidRDefault="00842E16" w:rsidP="003A533F">
      <w:pPr>
        <w:tabs>
          <w:tab w:val="left" w:pos="8220"/>
        </w:tabs>
        <w:spacing w:after="0" w:line="240" w:lineRule="auto"/>
        <w:ind w:left="84" w:right="93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2- SCOPE AND APPLICATION</w:t>
      </w:r>
      <w:r>
        <w:rPr>
          <w:rFonts w:ascii="Verdana" w:hAnsi="Verdana" w:cs="Verdana"/>
          <w:b/>
          <w:bCs/>
          <w:sz w:val="18"/>
          <w:szCs w:val="18"/>
        </w:rPr>
        <w:tab/>
        <w:t>2</w:t>
      </w:r>
    </w:p>
    <w:p w:rsidR="00842E16" w:rsidRDefault="00842E16" w:rsidP="003A533F">
      <w:pPr>
        <w:spacing w:before="1" w:after="0" w:line="180" w:lineRule="exact"/>
        <w:rPr>
          <w:sz w:val="18"/>
          <w:szCs w:val="18"/>
        </w:rPr>
      </w:pPr>
    </w:p>
    <w:p w:rsidR="00842E16" w:rsidRPr="00893565" w:rsidRDefault="00842E16" w:rsidP="003A533F">
      <w:pPr>
        <w:tabs>
          <w:tab w:val="left" w:pos="8220"/>
        </w:tabs>
        <w:spacing w:after="0" w:line="240" w:lineRule="auto"/>
        <w:ind w:left="84" w:right="94"/>
        <w:jc w:val="center"/>
        <w:rPr>
          <w:rFonts w:ascii="Verdana" w:hAnsi="Verdana" w:cs="Verdana"/>
          <w:sz w:val="18"/>
          <w:szCs w:val="18"/>
        </w:rPr>
      </w:pPr>
      <w:r w:rsidRPr="00893565">
        <w:rPr>
          <w:rFonts w:ascii="Verdana" w:hAnsi="Verdana" w:cs="Verdana"/>
          <w:b/>
          <w:bCs/>
          <w:sz w:val="18"/>
          <w:szCs w:val="18"/>
        </w:rPr>
        <w:t>3- S</w:t>
      </w:r>
      <w:r w:rsidRPr="00893565">
        <w:rPr>
          <w:rFonts w:ascii="Verdana" w:hAnsi="Verdana" w:cs="Verdana"/>
          <w:b/>
          <w:bCs/>
          <w:spacing w:val="-1"/>
          <w:sz w:val="18"/>
          <w:szCs w:val="18"/>
        </w:rPr>
        <w:t>A</w:t>
      </w:r>
      <w:r w:rsidRPr="00893565">
        <w:rPr>
          <w:rFonts w:ascii="Verdana" w:hAnsi="Verdana" w:cs="Verdana"/>
          <w:b/>
          <w:bCs/>
          <w:sz w:val="18"/>
          <w:szCs w:val="18"/>
        </w:rPr>
        <w:t>F</w:t>
      </w:r>
      <w:r w:rsidRPr="00893565">
        <w:rPr>
          <w:rFonts w:ascii="Verdana" w:hAnsi="Verdana" w:cs="Verdana"/>
          <w:b/>
          <w:bCs/>
          <w:spacing w:val="-1"/>
          <w:sz w:val="18"/>
          <w:szCs w:val="18"/>
        </w:rPr>
        <w:t>E</w:t>
      </w:r>
      <w:r w:rsidRPr="00893565">
        <w:rPr>
          <w:rFonts w:ascii="Verdana" w:hAnsi="Verdana" w:cs="Verdana"/>
          <w:b/>
          <w:bCs/>
          <w:sz w:val="18"/>
          <w:szCs w:val="18"/>
        </w:rPr>
        <w:t>TY</w:t>
      </w:r>
      <w:r w:rsidRPr="00893565">
        <w:rPr>
          <w:rFonts w:ascii="Verdana" w:hAnsi="Verdana" w:cs="Verdana"/>
          <w:b/>
          <w:bCs/>
          <w:sz w:val="18"/>
          <w:szCs w:val="18"/>
        </w:rPr>
        <w:tab/>
        <w:t>2</w:t>
      </w:r>
    </w:p>
    <w:p w:rsidR="00842E16" w:rsidRDefault="00842E16" w:rsidP="003A533F">
      <w:pPr>
        <w:spacing w:before="10" w:after="0" w:line="170" w:lineRule="exact"/>
        <w:rPr>
          <w:sz w:val="17"/>
          <w:szCs w:val="17"/>
        </w:rPr>
      </w:pPr>
    </w:p>
    <w:p w:rsidR="00842E16" w:rsidRDefault="00842E16" w:rsidP="003A533F">
      <w:pPr>
        <w:tabs>
          <w:tab w:val="left" w:pos="8220"/>
        </w:tabs>
        <w:spacing w:after="0" w:line="240" w:lineRule="auto"/>
        <w:ind w:left="84" w:right="95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4- DESCRI</w:t>
      </w:r>
      <w:r>
        <w:rPr>
          <w:rFonts w:ascii="Verdana" w:hAnsi="Verdana" w:cs="Verdana"/>
          <w:b/>
          <w:bCs/>
          <w:spacing w:val="-2"/>
          <w:sz w:val="18"/>
          <w:szCs w:val="18"/>
        </w:rPr>
        <w:t>T</w:t>
      </w:r>
      <w:r>
        <w:rPr>
          <w:rFonts w:ascii="Verdana" w:hAnsi="Verdana" w:cs="Verdana"/>
          <w:b/>
          <w:bCs/>
          <w:sz w:val="18"/>
          <w:szCs w:val="18"/>
        </w:rPr>
        <w:t>ION OF THE</w:t>
      </w:r>
      <w:r>
        <w:rPr>
          <w:rFonts w:ascii="Verdana" w:hAnsi="Verdana" w:cs="Verdana"/>
          <w:b/>
          <w:bCs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b/>
          <w:bCs/>
          <w:sz w:val="18"/>
          <w:szCs w:val="18"/>
        </w:rPr>
        <w:t>METHOD</w:t>
      </w:r>
      <w:r>
        <w:rPr>
          <w:rFonts w:ascii="Verdana" w:hAnsi="Verdana" w:cs="Verdana"/>
          <w:b/>
          <w:bCs/>
          <w:sz w:val="18"/>
          <w:szCs w:val="18"/>
        </w:rPr>
        <w:tab/>
        <w:t>2</w:t>
      </w:r>
    </w:p>
    <w:p w:rsidR="00842E16" w:rsidRDefault="00842E16" w:rsidP="003A533F">
      <w:pPr>
        <w:spacing w:before="10" w:after="0" w:line="170" w:lineRule="exact"/>
        <w:rPr>
          <w:sz w:val="17"/>
          <w:szCs w:val="17"/>
        </w:rPr>
      </w:pPr>
    </w:p>
    <w:p w:rsidR="00842E16" w:rsidRDefault="00842E16" w:rsidP="003A533F">
      <w:pPr>
        <w:tabs>
          <w:tab w:val="left" w:pos="8220"/>
        </w:tabs>
        <w:spacing w:after="0" w:line="240" w:lineRule="auto"/>
        <w:ind w:left="84" w:right="94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5- D</w:t>
      </w:r>
      <w:r>
        <w:rPr>
          <w:rFonts w:ascii="Verdana" w:hAnsi="Verdana" w:cs="Verdana"/>
          <w:b/>
          <w:bCs/>
          <w:spacing w:val="-1"/>
          <w:sz w:val="18"/>
          <w:szCs w:val="18"/>
        </w:rPr>
        <w:t>E</w:t>
      </w:r>
      <w:r>
        <w:rPr>
          <w:rFonts w:ascii="Verdana" w:hAnsi="Verdana" w:cs="Verdana"/>
          <w:b/>
          <w:bCs/>
          <w:sz w:val="18"/>
          <w:szCs w:val="18"/>
        </w:rPr>
        <w:t>FINI</w:t>
      </w:r>
      <w:r>
        <w:rPr>
          <w:rFonts w:ascii="Verdana" w:hAnsi="Verdana" w:cs="Verdana"/>
          <w:b/>
          <w:bCs/>
          <w:spacing w:val="-2"/>
          <w:sz w:val="18"/>
          <w:szCs w:val="18"/>
        </w:rPr>
        <w:t>T</w:t>
      </w:r>
      <w:r>
        <w:rPr>
          <w:rFonts w:ascii="Verdana" w:hAnsi="Verdana" w:cs="Verdana"/>
          <w:b/>
          <w:bCs/>
          <w:sz w:val="18"/>
          <w:szCs w:val="18"/>
        </w:rPr>
        <w:t>IONS</w:t>
      </w:r>
      <w:r>
        <w:rPr>
          <w:rFonts w:ascii="Verdana" w:hAnsi="Verdana" w:cs="Verdana"/>
          <w:b/>
          <w:bCs/>
          <w:sz w:val="18"/>
          <w:szCs w:val="18"/>
        </w:rPr>
        <w:tab/>
        <w:t>4</w:t>
      </w:r>
    </w:p>
    <w:p w:rsidR="00842E16" w:rsidRDefault="00842E16" w:rsidP="003A533F">
      <w:pPr>
        <w:spacing w:before="1" w:after="0" w:line="180" w:lineRule="exact"/>
        <w:rPr>
          <w:sz w:val="18"/>
          <w:szCs w:val="18"/>
        </w:rPr>
      </w:pPr>
    </w:p>
    <w:p w:rsidR="00842E16" w:rsidRDefault="00842E16" w:rsidP="003A533F">
      <w:pPr>
        <w:tabs>
          <w:tab w:val="left" w:pos="8220"/>
        </w:tabs>
        <w:spacing w:after="0" w:line="240" w:lineRule="auto"/>
        <w:ind w:left="84" w:right="93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6- EQUIPMENT AND SUPPLIES</w:t>
      </w:r>
      <w:r>
        <w:rPr>
          <w:rFonts w:ascii="Verdana" w:hAnsi="Verdana" w:cs="Verdana"/>
          <w:b/>
          <w:bCs/>
          <w:sz w:val="18"/>
          <w:szCs w:val="18"/>
        </w:rPr>
        <w:tab/>
        <w:t>4</w:t>
      </w:r>
    </w:p>
    <w:p w:rsidR="00842E16" w:rsidRDefault="00842E16" w:rsidP="003A533F">
      <w:pPr>
        <w:spacing w:before="10" w:after="0" w:line="170" w:lineRule="exact"/>
        <w:rPr>
          <w:sz w:val="17"/>
          <w:szCs w:val="17"/>
        </w:rPr>
      </w:pPr>
    </w:p>
    <w:p w:rsidR="00842E16" w:rsidRDefault="00842E16" w:rsidP="003A533F">
      <w:pPr>
        <w:tabs>
          <w:tab w:val="left" w:pos="8220"/>
        </w:tabs>
        <w:spacing w:after="0" w:line="240" w:lineRule="auto"/>
        <w:ind w:left="84" w:right="94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7- G</w:t>
      </w:r>
      <w:r>
        <w:rPr>
          <w:rFonts w:ascii="Verdana" w:hAnsi="Verdana" w:cs="Verdana"/>
          <w:b/>
          <w:bCs/>
          <w:spacing w:val="-1"/>
          <w:sz w:val="18"/>
          <w:szCs w:val="18"/>
        </w:rPr>
        <w:t>A</w:t>
      </w:r>
      <w:r>
        <w:rPr>
          <w:rFonts w:ascii="Verdana" w:hAnsi="Verdana" w:cs="Verdana"/>
          <w:b/>
          <w:bCs/>
          <w:sz w:val="18"/>
          <w:szCs w:val="18"/>
        </w:rPr>
        <w:t>S</w:t>
      </w:r>
      <w:r>
        <w:rPr>
          <w:rFonts w:ascii="Verdana" w:hAnsi="Verdana" w:cs="Verdana"/>
          <w:b/>
          <w:bCs/>
          <w:spacing w:val="-1"/>
          <w:sz w:val="18"/>
          <w:szCs w:val="18"/>
        </w:rPr>
        <w:t>E</w:t>
      </w:r>
      <w:r>
        <w:rPr>
          <w:rFonts w:ascii="Verdana" w:hAnsi="Verdana" w:cs="Verdana"/>
          <w:b/>
          <w:bCs/>
          <w:sz w:val="18"/>
          <w:szCs w:val="18"/>
        </w:rPr>
        <w:t>S, ST</w:t>
      </w:r>
      <w:r>
        <w:rPr>
          <w:rFonts w:ascii="Verdana" w:hAnsi="Verdana" w:cs="Verdana"/>
          <w:b/>
          <w:bCs/>
          <w:spacing w:val="-1"/>
          <w:sz w:val="18"/>
          <w:szCs w:val="18"/>
        </w:rPr>
        <w:t>A</w:t>
      </w:r>
      <w:r>
        <w:rPr>
          <w:rFonts w:ascii="Verdana" w:hAnsi="Verdana" w:cs="Verdana"/>
          <w:b/>
          <w:bCs/>
          <w:sz w:val="18"/>
          <w:szCs w:val="18"/>
        </w:rPr>
        <w:t>ND</w:t>
      </w:r>
      <w:r>
        <w:rPr>
          <w:rFonts w:ascii="Verdana" w:hAnsi="Verdana" w:cs="Verdana"/>
          <w:b/>
          <w:bCs/>
          <w:spacing w:val="-1"/>
          <w:sz w:val="18"/>
          <w:szCs w:val="18"/>
        </w:rPr>
        <w:t>A</w:t>
      </w:r>
      <w:r>
        <w:rPr>
          <w:rFonts w:ascii="Verdana" w:hAnsi="Verdana" w:cs="Verdana"/>
          <w:b/>
          <w:bCs/>
          <w:sz w:val="18"/>
          <w:szCs w:val="18"/>
        </w:rPr>
        <w:t>R</w:t>
      </w:r>
      <w:r>
        <w:rPr>
          <w:rFonts w:ascii="Verdana" w:hAnsi="Verdana" w:cs="Verdana"/>
          <w:b/>
          <w:bCs/>
          <w:spacing w:val="1"/>
          <w:sz w:val="18"/>
          <w:szCs w:val="18"/>
        </w:rPr>
        <w:t>D</w:t>
      </w:r>
      <w:r>
        <w:rPr>
          <w:rFonts w:ascii="Verdana" w:hAnsi="Verdana" w:cs="Verdana"/>
          <w:b/>
          <w:bCs/>
          <w:sz w:val="18"/>
          <w:szCs w:val="18"/>
        </w:rPr>
        <w:t xml:space="preserve">S, </w:t>
      </w:r>
      <w:r>
        <w:rPr>
          <w:rFonts w:ascii="Verdana" w:hAnsi="Verdana" w:cs="Verdana"/>
          <w:b/>
          <w:bCs/>
          <w:spacing w:val="-1"/>
          <w:sz w:val="18"/>
          <w:szCs w:val="18"/>
        </w:rPr>
        <w:t>A</w:t>
      </w:r>
      <w:r>
        <w:rPr>
          <w:rFonts w:ascii="Verdana" w:hAnsi="Verdana" w:cs="Verdana"/>
          <w:b/>
          <w:bCs/>
          <w:sz w:val="18"/>
          <w:szCs w:val="18"/>
        </w:rPr>
        <w:t>ND R</w:t>
      </w:r>
      <w:r>
        <w:rPr>
          <w:rFonts w:ascii="Verdana" w:hAnsi="Verdana" w:cs="Verdana"/>
          <w:b/>
          <w:bCs/>
          <w:spacing w:val="1"/>
          <w:sz w:val="18"/>
          <w:szCs w:val="18"/>
        </w:rPr>
        <w:t>E</w:t>
      </w:r>
      <w:r>
        <w:rPr>
          <w:rFonts w:ascii="Verdana" w:hAnsi="Verdana" w:cs="Verdana"/>
          <w:b/>
          <w:bCs/>
          <w:spacing w:val="-1"/>
          <w:sz w:val="18"/>
          <w:szCs w:val="18"/>
        </w:rPr>
        <w:t>A</w:t>
      </w:r>
      <w:r>
        <w:rPr>
          <w:rFonts w:ascii="Verdana" w:hAnsi="Verdana" w:cs="Verdana"/>
          <w:b/>
          <w:bCs/>
          <w:sz w:val="18"/>
          <w:szCs w:val="18"/>
        </w:rPr>
        <w:t>CT</w:t>
      </w:r>
      <w:r>
        <w:rPr>
          <w:rFonts w:ascii="Verdana" w:hAnsi="Verdana" w:cs="Verdana"/>
          <w:b/>
          <w:bCs/>
          <w:spacing w:val="-1"/>
          <w:sz w:val="18"/>
          <w:szCs w:val="18"/>
        </w:rPr>
        <w:t>A</w:t>
      </w:r>
      <w:r>
        <w:rPr>
          <w:rFonts w:ascii="Verdana" w:hAnsi="Verdana" w:cs="Verdana"/>
          <w:b/>
          <w:bCs/>
          <w:sz w:val="18"/>
          <w:szCs w:val="18"/>
        </w:rPr>
        <w:t>NTS</w:t>
      </w:r>
      <w:r>
        <w:rPr>
          <w:rFonts w:ascii="Verdana" w:hAnsi="Verdana" w:cs="Verdana"/>
          <w:b/>
          <w:bCs/>
          <w:sz w:val="18"/>
          <w:szCs w:val="18"/>
        </w:rPr>
        <w:tab/>
        <w:t>6</w:t>
      </w:r>
    </w:p>
    <w:p w:rsidR="00842E16" w:rsidRDefault="00842E16" w:rsidP="003A533F">
      <w:pPr>
        <w:spacing w:before="10" w:after="0" w:line="170" w:lineRule="exact"/>
        <w:rPr>
          <w:sz w:val="17"/>
          <w:szCs w:val="17"/>
        </w:rPr>
      </w:pPr>
    </w:p>
    <w:p w:rsidR="00842E16" w:rsidRDefault="00842E16" w:rsidP="003A533F">
      <w:pPr>
        <w:tabs>
          <w:tab w:val="left" w:pos="8220"/>
        </w:tabs>
        <w:spacing w:after="0" w:line="240" w:lineRule="auto"/>
        <w:ind w:left="84" w:right="94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8- PR</w:t>
      </w:r>
      <w:r>
        <w:rPr>
          <w:rFonts w:ascii="Verdana" w:hAnsi="Verdana" w:cs="Verdana"/>
          <w:b/>
          <w:bCs/>
          <w:spacing w:val="1"/>
          <w:sz w:val="18"/>
          <w:szCs w:val="18"/>
        </w:rPr>
        <w:t>OC</w:t>
      </w:r>
      <w:r>
        <w:rPr>
          <w:rFonts w:ascii="Verdana" w:hAnsi="Verdana" w:cs="Verdana"/>
          <w:b/>
          <w:bCs/>
          <w:sz w:val="18"/>
          <w:szCs w:val="18"/>
        </w:rPr>
        <w:t>EDURES</w:t>
      </w:r>
      <w:r>
        <w:rPr>
          <w:rFonts w:ascii="Verdana" w:hAnsi="Verdana" w:cs="Verdana"/>
          <w:b/>
          <w:bCs/>
          <w:sz w:val="18"/>
          <w:szCs w:val="18"/>
        </w:rPr>
        <w:tab/>
        <w:t>7</w:t>
      </w:r>
    </w:p>
    <w:p w:rsidR="00842E16" w:rsidRDefault="00842E16" w:rsidP="003A533F">
      <w:pPr>
        <w:spacing w:before="10" w:after="0" w:line="110" w:lineRule="exact"/>
        <w:rPr>
          <w:sz w:val="11"/>
          <w:szCs w:val="11"/>
        </w:rPr>
      </w:pPr>
    </w:p>
    <w:p w:rsidR="00842E16" w:rsidRDefault="00842E16" w:rsidP="003A533F">
      <w:pPr>
        <w:tabs>
          <w:tab w:val="left" w:pos="8220"/>
        </w:tabs>
        <w:spacing w:after="0" w:line="240" w:lineRule="auto"/>
        <w:ind w:left="263" w:right="91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 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ter c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ean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</w:t>
      </w:r>
      <w:r>
        <w:rPr>
          <w:rFonts w:ascii="Verdana" w:hAnsi="Verdana" w:cs="Verdana"/>
          <w:sz w:val="20"/>
          <w:szCs w:val="20"/>
        </w:rPr>
        <w:tab/>
        <w:t>8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tabs>
          <w:tab w:val="left" w:pos="8100"/>
        </w:tabs>
        <w:spacing w:after="0" w:line="240" w:lineRule="auto"/>
        <w:ind w:left="263" w:right="9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 Filter storage</w:t>
      </w:r>
      <w:r>
        <w:rPr>
          <w:rFonts w:ascii="Verdana" w:hAnsi="Verdana" w:cs="Verdana"/>
          <w:sz w:val="20"/>
          <w:szCs w:val="20"/>
        </w:rPr>
        <w:tab/>
        <w:t>10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tabs>
          <w:tab w:val="left" w:pos="8100"/>
        </w:tabs>
        <w:spacing w:after="0" w:line="240" w:lineRule="auto"/>
        <w:ind w:left="263" w:right="9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3.1.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nst</w:t>
      </w:r>
      <w:r>
        <w:rPr>
          <w:rFonts w:ascii="Verdana" w:hAnsi="Verdana" w:cs="Verdana"/>
          <w:spacing w:val="-1"/>
          <w:sz w:val="20"/>
          <w:szCs w:val="20"/>
        </w:rPr>
        <w:t>ru</w:t>
      </w:r>
      <w:r>
        <w:rPr>
          <w:rFonts w:ascii="Verdana" w:hAnsi="Verdana" w:cs="Verdana"/>
          <w:sz w:val="20"/>
          <w:szCs w:val="20"/>
        </w:rPr>
        <w:t>ment Start up</w:t>
      </w:r>
      <w:r>
        <w:rPr>
          <w:rFonts w:ascii="Verdana" w:hAnsi="Verdana" w:cs="Verdana"/>
          <w:sz w:val="20"/>
          <w:szCs w:val="20"/>
        </w:rPr>
        <w:tab/>
        <w:t>11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tabs>
          <w:tab w:val="left" w:pos="8100"/>
        </w:tabs>
        <w:spacing w:after="0" w:line="240" w:lineRule="auto"/>
        <w:ind w:left="263" w:right="91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3.2. Daily calibration with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 external carbon c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nta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 so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ut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on</w:t>
      </w:r>
      <w:r>
        <w:rPr>
          <w:rFonts w:ascii="Verdana" w:hAnsi="Verdana" w:cs="Verdana"/>
          <w:sz w:val="20"/>
          <w:szCs w:val="20"/>
        </w:rPr>
        <w:tab/>
        <w:t>12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 w:rsidP="003A533F">
      <w:pPr>
        <w:tabs>
          <w:tab w:val="left" w:pos="8100"/>
        </w:tabs>
        <w:spacing w:after="0" w:line="240" w:lineRule="auto"/>
        <w:ind w:left="263" w:right="9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3.3</w:t>
      </w:r>
      <w:proofErr w:type="gramStart"/>
      <w:r>
        <w:rPr>
          <w:rFonts w:ascii="Verdana" w:hAnsi="Verdana" w:cs="Verdana"/>
          <w:sz w:val="20"/>
          <w:szCs w:val="20"/>
        </w:rPr>
        <w:t>.Periodical</w:t>
      </w:r>
      <w:proofErr w:type="gramEnd"/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instrument che</w:t>
      </w:r>
      <w:r>
        <w:rPr>
          <w:rFonts w:ascii="Verdana" w:hAnsi="Verdana" w:cs="Verdana"/>
          <w:spacing w:val="-2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k from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a 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2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e carbon c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nta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 gas</w:t>
      </w:r>
      <w:r>
        <w:rPr>
          <w:rFonts w:ascii="Verdana" w:hAnsi="Verdana" w:cs="Verdana"/>
          <w:sz w:val="20"/>
          <w:szCs w:val="20"/>
        </w:rPr>
        <w:tab/>
        <w:t>13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tabs>
          <w:tab w:val="left" w:pos="8100"/>
        </w:tabs>
        <w:spacing w:after="0" w:line="240" w:lineRule="auto"/>
        <w:ind w:left="263" w:right="88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4.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nalysis of ambient samples</w:t>
      </w:r>
      <w:r>
        <w:rPr>
          <w:rFonts w:ascii="Verdana" w:hAnsi="Verdana" w:cs="Verdana"/>
          <w:sz w:val="20"/>
          <w:szCs w:val="20"/>
        </w:rPr>
        <w:tab/>
        <w:t>15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tabs>
          <w:tab w:val="left" w:pos="8100"/>
        </w:tabs>
        <w:spacing w:after="0" w:line="240" w:lineRule="auto"/>
        <w:ind w:left="263" w:right="91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5. 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nst</w:t>
      </w:r>
      <w:r>
        <w:rPr>
          <w:rFonts w:ascii="Verdana" w:hAnsi="Verdana" w:cs="Verdana"/>
          <w:spacing w:val="-2"/>
          <w:sz w:val="20"/>
          <w:szCs w:val="20"/>
        </w:rPr>
        <w:t>r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 xml:space="preserve">ment </w:t>
      </w:r>
      <w:proofErr w:type="gramStart"/>
      <w:r>
        <w:rPr>
          <w:rFonts w:ascii="Verdana" w:hAnsi="Verdana" w:cs="Verdana"/>
          <w:sz w:val="20"/>
          <w:szCs w:val="20"/>
        </w:rPr>
        <w:t>Shut</w:t>
      </w:r>
      <w:proofErr w:type="gramEnd"/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down</w:t>
      </w:r>
      <w:r>
        <w:rPr>
          <w:rFonts w:ascii="Verdana" w:hAnsi="Verdana" w:cs="Verdana"/>
          <w:sz w:val="20"/>
          <w:szCs w:val="20"/>
        </w:rPr>
        <w:tab/>
        <w:t>16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tabs>
          <w:tab w:val="left" w:pos="8100"/>
        </w:tabs>
        <w:spacing w:after="0" w:line="240" w:lineRule="auto"/>
        <w:ind w:left="263" w:right="9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 Ca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cu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at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on of 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tmo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pher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c con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entrat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ons</w:t>
      </w:r>
      <w:r>
        <w:rPr>
          <w:rFonts w:ascii="Verdana" w:hAnsi="Verdana" w:cs="Verdana"/>
          <w:sz w:val="20"/>
          <w:szCs w:val="20"/>
        </w:rPr>
        <w:tab/>
        <w:t>16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/>
        <w:jc w:val="center"/>
        <w:sectPr w:rsidR="00842E16">
          <w:footerReference w:type="default" r:id="rId8"/>
          <w:type w:val="continuous"/>
          <w:pgSz w:w="11920" w:h="16840"/>
          <w:pgMar w:top="1380" w:right="1680" w:bottom="900" w:left="1680" w:header="720" w:footer="720" w:gutter="0"/>
          <w:cols w:space="720"/>
        </w:sectPr>
      </w:pPr>
    </w:p>
    <w:p w:rsidR="00842E16" w:rsidRDefault="00842E16" w:rsidP="003A533F">
      <w:pPr>
        <w:spacing w:before="59" w:after="0" w:line="240" w:lineRule="auto"/>
        <w:ind w:left="118" w:right="709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 xml:space="preserve">1. </w:t>
      </w:r>
      <w:r>
        <w:rPr>
          <w:rFonts w:ascii="Verdana" w:hAnsi="Verdana" w:cs="Verdana"/>
          <w:b/>
          <w:bCs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Purpose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This SOP describes the analytical methodo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ogy recommended by EMEP for determining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amounts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organ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(OC) and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ele</w:t>
      </w:r>
      <w:r>
        <w:rPr>
          <w:rFonts w:ascii="Verdana" w:hAnsi="Verdana" w:cs="Verdana"/>
          <w:spacing w:val="1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ental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carbon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(EC) in ambient </w:t>
      </w:r>
      <w:proofErr w:type="spellStart"/>
      <w:r>
        <w:rPr>
          <w:rFonts w:ascii="Verdana" w:hAnsi="Verdana" w:cs="Verdana"/>
          <w:sz w:val="20"/>
          <w:szCs w:val="20"/>
        </w:rPr>
        <w:t>ambient</w:t>
      </w:r>
      <w:proofErr w:type="spellEnd"/>
      <w:r>
        <w:rPr>
          <w:rFonts w:ascii="Verdana" w:hAnsi="Verdana" w:cs="Verdana"/>
          <w:sz w:val="20"/>
          <w:szCs w:val="20"/>
        </w:rPr>
        <w:t xml:space="preserve"> aerosol filter samples analyzed by thermal–optic</w:t>
      </w:r>
      <w:r>
        <w:rPr>
          <w:rFonts w:ascii="Verdana" w:hAnsi="Verdana" w:cs="Verdana"/>
          <w:spacing w:val="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 xml:space="preserve">l </w:t>
      </w:r>
      <w:r>
        <w:rPr>
          <w:rFonts w:ascii="Verdana" w:hAnsi="Verdana" w:cs="Verdana"/>
          <w:spacing w:val="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nalyses. The SOP is based on the “Standard operating procedures for the sampling and thermal-optical analysis of atmospheric particulate organic carbon and elemental carbon</w:t>
      </w:r>
      <w:proofErr w:type="gramStart"/>
      <w:r>
        <w:rPr>
          <w:rFonts w:ascii="Verdana" w:hAnsi="Verdana" w:cs="Verdana"/>
          <w:sz w:val="20"/>
          <w:szCs w:val="20"/>
        </w:rPr>
        <w:t>“ developed</w:t>
      </w:r>
      <w:proofErr w:type="gramEnd"/>
      <w:r>
        <w:rPr>
          <w:rFonts w:ascii="Verdana" w:hAnsi="Verdana" w:cs="Verdana"/>
          <w:sz w:val="20"/>
          <w:szCs w:val="20"/>
        </w:rPr>
        <w:t xml:space="preserve"> within the EU-funded Integrated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Infrastructure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Initiati</w:t>
      </w:r>
      <w:r>
        <w:rPr>
          <w:rFonts w:ascii="Verdana" w:hAnsi="Verdana" w:cs="Verdana"/>
          <w:spacing w:val="1"/>
          <w:sz w:val="20"/>
          <w:szCs w:val="20"/>
        </w:rPr>
        <w:t>v</w:t>
      </w:r>
      <w:r>
        <w:rPr>
          <w:rFonts w:ascii="Verdana" w:hAnsi="Verdana" w:cs="Verdana"/>
          <w:sz w:val="20"/>
          <w:szCs w:val="20"/>
        </w:rPr>
        <w:t>e project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EUSAAR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(European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Supersites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for Atmospheric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Aerosol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Research,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FP6 contract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N°R</w:t>
      </w:r>
      <w:r>
        <w:rPr>
          <w:rFonts w:ascii="Verdana" w:hAnsi="Verdana" w:cs="Verdana"/>
          <w:spacing w:val="-1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>13-GT-200</w:t>
      </w:r>
      <w:r>
        <w:rPr>
          <w:rFonts w:ascii="Verdana" w:hAnsi="Verdana" w:cs="Verdana"/>
          <w:spacing w:val="-1"/>
          <w:sz w:val="20"/>
          <w:szCs w:val="20"/>
        </w:rPr>
        <w:t>6</w:t>
      </w:r>
      <w:r>
        <w:rPr>
          <w:rFonts w:ascii="Verdana" w:hAnsi="Verdana" w:cs="Verdana"/>
          <w:sz w:val="20"/>
          <w:szCs w:val="20"/>
        </w:rPr>
        <w:t xml:space="preserve">-026140). </w:t>
      </w:r>
    </w:p>
    <w:p w:rsidR="00842E16" w:rsidRDefault="00842E16" w:rsidP="003A533F">
      <w:pPr>
        <w:spacing w:before="2" w:after="0" w:line="100" w:lineRule="exact"/>
        <w:rPr>
          <w:sz w:val="10"/>
          <w:szCs w:val="10"/>
        </w:rPr>
      </w:pPr>
    </w:p>
    <w:p w:rsidR="00842E16" w:rsidRDefault="00842E16" w:rsidP="003A533F">
      <w:pPr>
        <w:spacing w:before="2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240" w:lineRule="auto"/>
        <w:ind w:left="118" w:right="555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2. </w:t>
      </w:r>
      <w:r>
        <w:rPr>
          <w:rFonts w:ascii="Verdana" w:hAnsi="Verdana" w:cs="Verdana"/>
          <w:b/>
          <w:bCs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Sc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o</w:t>
      </w:r>
      <w:r>
        <w:rPr>
          <w:rFonts w:ascii="Verdana" w:hAnsi="Verdana" w:cs="Verdana"/>
          <w:b/>
          <w:bCs/>
          <w:sz w:val="20"/>
          <w:szCs w:val="20"/>
        </w:rPr>
        <w:t>pe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and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a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p</w:t>
      </w:r>
      <w:r>
        <w:rPr>
          <w:rFonts w:ascii="Verdana" w:hAnsi="Verdana" w:cs="Verdana"/>
          <w:b/>
          <w:bCs/>
          <w:sz w:val="20"/>
          <w:szCs w:val="20"/>
        </w:rPr>
        <w:t>plicat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io</w:t>
      </w:r>
      <w:r>
        <w:rPr>
          <w:rFonts w:ascii="Verdana" w:hAnsi="Verdana" w:cs="Verdana"/>
          <w:b/>
          <w:bCs/>
          <w:sz w:val="20"/>
          <w:szCs w:val="20"/>
        </w:rPr>
        <w:t>n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 w:rsidP="00C62257">
      <w:pPr>
        <w:spacing w:after="0" w:line="353" w:lineRule="auto"/>
        <w:ind w:left="118" w:right="5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This sta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dard operating proced</w:t>
      </w:r>
      <w:r>
        <w:rPr>
          <w:rFonts w:ascii="Verdana" w:hAnsi="Verdana" w:cs="Verdana"/>
          <w:spacing w:val="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>re (SOP) provides detai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pacing w:val="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 instr</w:t>
      </w:r>
      <w:r>
        <w:rPr>
          <w:rFonts w:ascii="Verdana" w:hAnsi="Verdana" w:cs="Verdana"/>
          <w:spacing w:val="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 xml:space="preserve">ctions </w:t>
      </w:r>
      <w:r>
        <w:rPr>
          <w:rFonts w:ascii="Verdana" w:hAnsi="Verdana" w:cs="Verdana"/>
          <w:spacing w:val="1"/>
          <w:sz w:val="20"/>
          <w:szCs w:val="20"/>
        </w:rPr>
        <w:t>f</w:t>
      </w:r>
      <w:r>
        <w:rPr>
          <w:rFonts w:ascii="Verdana" w:hAnsi="Verdana" w:cs="Verdana"/>
          <w:sz w:val="20"/>
          <w:szCs w:val="20"/>
        </w:rPr>
        <w:t xml:space="preserve">or </w:t>
      </w:r>
      <w:r w:rsidR="00C62257">
        <w:rPr>
          <w:rFonts w:ascii="Verdana" w:hAnsi="Verdana" w:cs="Verdana"/>
          <w:sz w:val="20"/>
          <w:szCs w:val="20"/>
        </w:rPr>
        <w:t xml:space="preserve">aerosol sample </w:t>
      </w:r>
      <w:r>
        <w:rPr>
          <w:rFonts w:ascii="Verdana" w:hAnsi="Verdana" w:cs="Verdana"/>
          <w:sz w:val="20"/>
          <w:szCs w:val="20"/>
        </w:rPr>
        <w:t>ha</w:t>
      </w:r>
      <w:r>
        <w:rPr>
          <w:rFonts w:ascii="Verdana" w:hAnsi="Verdana" w:cs="Verdana"/>
          <w:spacing w:val="-1"/>
          <w:sz w:val="20"/>
          <w:szCs w:val="20"/>
        </w:rPr>
        <w:t>ndli</w:t>
      </w:r>
      <w:r>
        <w:rPr>
          <w:rFonts w:ascii="Verdana" w:hAnsi="Verdana" w:cs="Verdana"/>
          <w:sz w:val="20"/>
          <w:szCs w:val="20"/>
        </w:rPr>
        <w:t xml:space="preserve">ng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 xml:space="preserve">d </w:t>
      </w:r>
      <w:r>
        <w:rPr>
          <w:rFonts w:ascii="Verdana" w:hAnsi="Verdana" w:cs="Verdana"/>
          <w:spacing w:val="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al</w:t>
      </w:r>
      <w:r>
        <w:rPr>
          <w:rFonts w:ascii="Verdana" w:hAnsi="Verdana" w:cs="Verdana"/>
          <w:sz w:val="20"/>
          <w:szCs w:val="20"/>
        </w:rPr>
        <w:t>ys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C and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C,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usi</w:t>
      </w:r>
      <w:r>
        <w:rPr>
          <w:rFonts w:ascii="Verdana" w:hAnsi="Verdana" w:cs="Verdana"/>
          <w:sz w:val="20"/>
          <w:szCs w:val="20"/>
        </w:rPr>
        <w:t>ng the Sun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et Laboratory therma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-opt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cal Dual OCEC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Lab 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nalyze</w:t>
      </w:r>
      <w:r w:rsidR="004E61E7">
        <w:rPr>
          <w:rFonts w:ascii="Verdana" w:hAnsi="Verdana" w:cs="Verdana"/>
          <w:spacing w:val="9"/>
          <w:sz w:val="20"/>
          <w:szCs w:val="20"/>
        </w:rPr>
        <w:t xml:space="preserve">r. </w:t>
      </w:r>
      <w:r>
        <w:rPr>
          <w:rFonts w:ascii="Verdana" w:hAnsi="Verdana" w:cs="Verdana"/>
          <w:i/>
          <w:position w:val="-1"/>
          <w:sz w:val="20"/>
          <w:szCs w:val="20"/>
        </w:rPr>
        <w:t>Trademar</w:t>
      </w:r>
      <w:r>
        <w:rPr>
          <w:rFonts w:ascii="Verdana" w:hAnsi="Verdana" w:cs="Verdana"/>
          <w:i/>
          <w:spacing w:val="-1"/>
          <w:position w:val="-1"/>
          <w:sz w:val="20"/>
          <w:szCs w:val="20"/>
        </w:rPr>
        <w:t>k</w:t>
      </w:r>
      <w:r>
        <w:rPr>
          <w:rFonts w:ascii="Verdana" w:hAnsi="Verdana" w:cs="Verdana"/>
          <w:i/>
          <w:position w:val="-1"/>
          <w:sz w:val="20"/>
          <w:szCs w:val="20"/>
        </w:rPr>
        <w:t>s</w:t>
      </w:r>
      <w:r>
        <w:rPr>
          <w:rFonts w:ascii="Verdana" w:hAnsi="Verdana" w:cs="Verdana"/>
          <w:i/>
          <w:spacing w:val="15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and</w:t>
      </w:r>
      <w:r>
        <w:rPr>
          <w:rFonts w:ascii="Verdana" w:hAnsi="Verdana" w:cs="Verdana"/>
          <w:i/>
          <w:spacing w:val="15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product</w:t>
      </w:r>
      <w:r>
        <w:rPr>
          <w:rFonts w:ascii="Verdana" w:hAnsi="Verdana" w:cs="Verdana"/>
          <w:i/>
          <w:spacing w:val="15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numbers</w:t>
      </w:r>
      <w:r>
        <w:rPr>
          <w:rFonts w:ascii="Verdana" w:hAnsi="Verdana" w:cs="Verdana"/>
          <w:i/>
          <w:spacing w:val="15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are</w:t>
      </w:r>
      <w:r>
        <w:rPr>
          <w:rFonts w:ascii="Verdana" w:hAnsi="Verdana" w:cs="Verdana"/>
          <w:i/>
          <w:spacing w:val="15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listed</w:t>
      </w:r>
      <w:r>
        <w:rPr>
          <w:rFonts w:ascii="Verdana" w:hAnsi="Verdana" w:cs="Verdana"/>
          <w:i/>
          <w:spacing w:val="1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for</w:t>
      </w:r>
      <w:r>
        <w:rPr>
          <w:rFonts w:ascii="Verdana" w:hAnsi="Verdana" w:cs="Verdana"/>
          <w:i/>
          <w:spacing w:val="15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the</w:t>
      </w:r>
      <w:r>
        <w:rPr>
          <w:rFonts w:ascii="Verdana" w:hAnsi="Verdana" w:cs="Verdana"/>
          <w:i/>
          <w:spacing w:val="15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convenience</w:t>
      </w:r>
      <w:r>
        <w:rPr>
          <w:rFonts w:ascii="Verdana" w:hAnsi="Verdana" w:cs="Verdana"/>
          <w:i/>
          <w:spacing w:val="15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of</w:t>
      </w:r>
      <w:r>
        <w:rPr>
          <w:rFonts w:ascii="Verdana" w:hAnsi="Verdana" w:cs="Verdana"/>
          <w:i/>
          <w:spacing w:val="15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users</w:t>
      </w:r>
      <w:r>
        <w:rPr>
          <w:rFonts w:ascii="Verdana" w:hAnsi="Verdana" w:cs="Verdana"/>
          <w:i/>
          <w:spacing w:val="15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of</w:t>
      </w:r>
      <w:r>
        <w:rPr>
          <w:rFonts w:ascii="Verdana" w:hAnsi="Verdana" w:cs="Verdana"/>
          <w:i/>
          <w:spacing w:val="15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i/>
          <w:position w:val="-1"/>
          <w:sz w:val="20"/>
          <w:szCs w:val="20"/>
        </w:rPr>
        <w:t>this</w:t>
      </w:r>
      <w:r w:rsidR="00C62257">
        <w:rPr>
          <w:rFonts w:ascii="Verdana" w:hAnsi="Verdana" w:cs="Verdana"/>
          <w:i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 xml:space="preserve">SOP. 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-1"/>
          <w:sz w:val="20"/>
          <w:szCs w:val="20"/>
        </w:rPr>
        <w:t>q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va</w:t>
      </w:r>
      <w:r>
        <w:rPr>
          <w:rFonts w:ascii="Verdana" w:hAnsi="Verdana" w:cs="Verdana"/>
          <w:spacing w:val="-1"/>
          <w:sz w:val="20"/>
          <w:szCs w:val="20"/>
        </w:rPr>
        <w:t>le</w:t>
      </w:r>
      <w:r>
        <w:rPr>
          <w:rFonts w:ascii="Verdana" w:hAnsi="Verdana" w:cs="Verdana"/>
          <w:sz w:val="20"/>
          <w:szCs w:val="20"/>
        </w:rPr>
        <w:t>nt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products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may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used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2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ey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shown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lead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same results.</w:t>
      </w:r>
      <w:r w:rsidR="00C62257">
        <w:rPr>
          <w:rFonts w:ascii="Verdana" w:hAnsi="Verdana" w:cs="Verdana"/>
          <w:sz w:val="20"/>
          <w:szCs w:val="20"/>
        </w:rPr>
        <w:t xml:space="preserve"> Thus, the recommended thermal protocol, </w:t>
      </w:r>
      <w:r w:rsidR="00C62257">
        <w:rPr>
          <w:rFonts w:ascii="Verdana" w:hAnsi="Verdana" w:cs="Verdana"/>
          <w:sz w:val="20"/>
          <w:szCs w:val="20"/>
        </w:rPr>
        <w:lastRenderedPageBreak/>
        <w:t xml:space="preserve">EUSAAR-2 (See Table 1), can also be used in the </w:t>
      </w:r>
      <w:r w:rsidR="00C62257">
        <w:rPr>
          <w:rFonts w:ascii="Verdana" w:hAnsi="Verdana" w:cs="Verdana"/>
          <w:sz w:val="20"/>
          <w:szCs w:val="20"/>
          <w:lang w:val="en-GB"/>
        </w:rPr>
        <w:t xml:space="preserve">Desert Research Institute (DRI) </w:t>
      </w:r>
      <w:r w:rsidR="00C62257" w:rsidRPr="00DE4B3E">
        <w:rPr>
          <w:rFonts w:ascii="Verdana" w:hAnsi="Verdana" w:cs="Verdana"/>
          <w:sz w:val="20"/>
          <w:szCs w:val="20"/>
          <w:lang w:val="en-GB"/>
        </w:rPr>
        <w:t>Thermal/Optical Carbon Analyzer</w:t>
      </w:r>
      <w:r w:rsidR="00C62257">
        <w:rPr>
          <w:rFonts w:ascii="Verdana" w:hAnsi="Verdana" w:cs="Verdana"/>
          <w:sz w:val="20"/>
          <w:szCs w:val="20"/>
          <w:lang w:val="en-GB"/>
        </w:rPr>
        <w:t>; however detailed instructions for analysis of OC and EC using this instrument are not provided in the current SOP.</w:t>
      </w:r>
    </w:p>
    <w:p w:rsidR="00842E16" w:rsidRDefault="00842E16" w:rsidP="003A533F">
      <w:pPr>
        <w:spacing w:before="1" w:after="0" w:line="360" w:lineRule="auto"/>
        <w:ind w:left="118" w:right="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This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SOP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addressed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 professi</w:t>
      </w:r>
      <w:r>
        <w:rPr>
          <w:rFonts w:ascii="Verdana" w:hAnsi="Verdana" w:cs="Verdana"/>
          <w:spacing w:val="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nals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who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know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 im</w:t>
      </w:r>
      <w:r>
        <w:rPr>
          <w:rFonts w:ascii="Verdana" w:hAnsi="Verdana" w:cs="Verdana"/>
          <w:spacing w:val="1"/>
          <w:sz w:val="20"/>
          <w:szCs w:val="20"/>
        </w:rPr>
        <w:t>p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ement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go</w:t>
      </w:r>
      <w:r>
        <w:rPr>
          <w:rFonts w:ascii="Verdana" w:hAnsi="Verdana" w:cs="Verdana"/>
          <w:spacing w:val="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laborato</w:t>
      </w:r>
      <w:r>
        <w:rPr>
          <w:rFonts w:ascii="Verdana" w:hAnsi="Verdana" w:cs="Verdana"/>
          <w:spacing w:val="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y practices.</w:t>
      </w:r>
    </w:p>
    <w:p w:rsidR="00C71E9D" w:rsidRDefault="00C71E9D" w:rsidP="003A533F">
      <w:pPr>
        <w:spacing w:before="1" w:after="0" w:line="360" w:lineRule="auto"/>
        <w:ind w:left="118" w:right="57"/>
        <w:jc w:val="both"/>
        <w:rPr>
          <w:rFonts w:ascii="Verdana" w:hAnsi="Verdana" w:cs="Verdana"/>
          <w:sz w:val="20"/>
          <w:szCs w:val="20"/>
        </w:rPr>
      </w:pPr>
    </w:p>
    <w:p w:rsidR="004E61E7" w:rsidRDefault="00C71E9D" w:rsidP="003A533F">
      <w:pPr>
        <w:spacing w:before="1" w:after="0" w:line="360" w:lineRule="auto"/>
        <w:ind w:left="118" w:right="57"/>
        <w:jc w:val="both"/>
        <w:rPr>
          <w:rFonts w:ascii="Verdana" w:hAnsi="Verdana" w:cs="Verdana"/>
          <w:sz w:val="20"/>
          <w:szCs w:val="20"/>
        </w:rPr>
      </w:pPr>
      <w:r w:rsidRPr="00C71E9D">
        <w:rPr>
          <w:rFonts w:ascii="Verdana" w:hAnsi="Verdana" w:cs="Verdana"/>
          <w:sz w:val="20"/>
          <w:szCs w:val="20"/>
        </w:rPr>
        <w:t xml:space="preserve">The lower detection limit of the Sunset Laboratory thermal-optical Dual OC EC analyzer is on the order of 0.2 µg C m-2. The manufacturer of the OCEC analyzer states that the best range for the deposit concentration is 5 - 400 µg C cm-2 for OC and 1 - 15 µg C cm-2 for EC. Uncertainties concerning the split between EC and OC can occur within the ranges provided, and is attributed to the instruments ability to separate between absorbing </w:t>
      </w:r>
      <w:proofErr w:type="spellStart"/>
      <w:r w:rsidRPr="00C71E9D">
        <w:rPr>
          <w:rFonts w:ascii="Verdana" w:hAnsi="Verdana" w:cs="Verdana"/>
          <w:sz w:val="20"/>
          <w:szCs w:val="20"/>
        </w:rPr>
        <w:t>pyrolytic</w:t>
      </w:r>
      <w:proofErr w:type="spellEnd"/>
      <w:r w:rsidRPr="00C71E9D">
        <w:rPr>
          <w:rFonts w:ascii="Verdana" w:hAnsi="Verdana" w:cs="Verdana"/>
          <w:sz w:val="20"/>
          <w:szCs w:val="20"/>
        </w:rPr>
        <w:t xml:space="preserve"> carbon (PC) generated during the He-mode of the analysis and EC, as well as the laser´s ability to detect changes in the transmission/reflection of an already severely blackened filter.</w:t>
      </w:r>
    </w:p>
    <w:p w:rsidR="00C71E9D" w:rsidRDefault="00C71E9D" w:rsidP="003A533F">
      <w:pPr>
        <w:spacing w:before="1" w:after="0" w:line="360" w:lineRule="auto"/>
        <w:ind w:left="118" w:right="57"/>
        <w:jc w:val="both"/>
        <w:rPr>
          <w:rFonts w:ascii="Verdana" w:hAnsi="Verdana" w:cs="Verdana"/>
          <w:sz w:val="20"/>
          <w:szCs w:val="20"/>
        </w:rPr>
      </w:pPr>
    </w:p>
    <w:p w:rsidR="00C71E9D" w:rsidRDefault="00C71E9D" w:rsidP="003A533F">
      <w:pPr>
        <w:spacing w:before="1" w:after="0" w:line="360" w:lineRule="auto"/>
        <w:ind w:left="118" w:right="57"/>
        <w:jc w:val="both"/>
        <w:rPr>
          <w:rFonts w:ascii="Verdana" w:hAnsi="Verdana" w:cs="Verdana"/>
          <w:sz w:val="20"/>
          <w:szCs w:val="20"/>
        </w:rPr>
      </w:pPr>
    </w:p>
    <w:p w:rsidR="00842E16" w:rsidRDefault="00842E16" w:rsidP="003A533F">
      <w:pPr>
        <w:spacing w:before="1" w:after="0" w:line="100" w:lineRule="exact"/>
        <w:rPr>
          <w:sz w:val="10"/>
          <w:szCs w:val="10"/>
        </w:rPr>
      </w:pPr>
    </w:p>
    <w:p w:rsidR="00842E16" w:rsidRPr="00BE37FD" w:rsidRDefault="00842E16" w:rsidP="004E61E7">
      <w:pPr>
        <w:spacing w:after="0" w:line="240" w:lineRule="auto"/>
        <w:ind w:left="118" w:right="7302"/>
        <w:jc w:val="both"/>
        <w:rPr>
          <w:rFonts w:ascii="Verdana" w:hAnsi="Verdana" w:cs="Verdana"/>
          <w:sz w:val="20"/>
          <w:szCs w:val="20"/>
        </w:rPr>
      </w:pPr>
      <w:r w:rsidRPr="00BE37FD">
        <w:rPr>
          <w:rFonts w:ascii="Verdana" w:hAnsi="Verdana" w:cs="Verdana"/>
          <w:b/>
          <w:bCs/>
          <w:sz w:val="20"/>
          <w:szCs w:val="20"/>
        </w:rPr>
        <w:t xml:space="preserve">3. </w:t>
      </w:r>
      <w:r w:rsidRPr="00BE37FD">
        <w:rPr>
          <w:rFonts w:ascii="Verdana" w:hAnsi="Verdana" w:cs="Verdana"/>
          <w:b/>
          <w:bCs/>
          <w:spacing w:val="8"/>
          <w:sz w:val="20"/>
          <w:szCs w:val="20"/>
        </w:rPr>
        <w:t xml:space="preserve"> </w:t>
      </w:r>
      <w:r w:rsidRPr="00237EEB">
        <w:rPr>
          <w:rFonts w:ascii="Verdana" w:hAnsi="Verdana" w:cs="Verdana"/>
          <w:b/>
          <w:bCs/>
          <w:sz w:val="20"/>
          <w:szCs w:val="20"/>
        </w:rPr>
        <w:t>S</w:t>
      </w:r>
      <w:r w:rsidRPr="00237EEB">
        <w:rPr>
          <w:rFonts w:ascii="Verdana" w:hAnsi="Verdana" w:cs="Verdana"/>
          <w:b/>
          <w:bCs/>
          <w:spacing w:val="-1"/>
          <w:sz w:val="20"/>
          <w:szCs w:val="20"/>
        </w:rPr>
        <w:t>a</w:t>
      </w:r>
      <w:r w:rsidRPr="00237EEB">
        <w:rPr>
          <w:rFonts w:ascii="Verdana" w:hAnsi="Verdana" w:cs="Verdana"/>
          <w:b/>
          <w:bCs/>
          <w:sz w:val="20"/>
          <w:szCs w:val="20"/>
        </w:rPr>
        <w:t>fe</w:t>
      </w:r>
      <w:r w:rsidRPr="00237EEB">
        <w:rPr>
          <w:rFonts w:ascii="Verdana" w:hAnsi="Verdana" w:cs="Verdana"/>
          <w:b/>
          <w:bCs/>
          <w:spacing w:val="-1"/>
          <w:sz w:val="20"/>
          <w:szCs w:val="20"/>
        </w:rPr>
        <w:t>t</w:t>
      </w:r>
      <w:r w:rsidRPr="00237EEB">
        <w:rPr>
          <w:rFonts w:ascii="Verdana" w:hAnsi="Verdana" w:cs="Verdana"/>
          <w:b/>
          <w:bCs/>
          <w:sz w:val="20"/>
          <w:szCs w:val="20"/>
        </w:rPr>
        <w:t>y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pacing w:val="-1"/>
          <w:sz w:val="20"/>
          <w:szCs w:val="20"/>
        </w:rPr>
        <w:t>Al</w:t>
      </w:r>
      <w:r>
        <w:rPr>
          <w:rFonts w:ascii="Verdana" w:hAnsi="Verdana" w:cs="Verdana"/>
          <w:sz w:val="20"/>
          <w:szCs w:val="20"/>
        </w:rPr>
        <w:t xml:space="preserve">l </w:t>
      </w:r>
      <w:r>
        <w:rPr>
          <w:rFonts w:ascii="Verdana" w:hAnsi="Verdana" w:cs="Verdana"/>
          <w:spacing w:val="-1"/>
          <w:sz w:val="20"/>
          <w:szCs w:val="20"/>
        </w:rPr>
        <w:t>pro</w:t>
      </w:r>
      <w:r>
        <w:rPr>
          <w:rFonts w:ascii="Verdana" w:hAnsi="Verdana" w:cs="Verdana"/>
          <w:spacing w:val="1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ed</w:t>
      </w:r>
      <w:r>
        <w:rPr>
          <w:rFonts w:ascii="Verdana" w:hAnsi="Verdana" w:cs="Verdana"/>
          <w:sz w:val="20"/>
          <w:szCs w:val="20"/>
        </w:rPr>
        <w:t>ur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co</w:t>
      </w:r>
      <w:r>
        <w:rPr>
          <w:rFonts w:ascii="Verdana" w:hAnsi="Verdana" w:cs="Verdana"/>
          <w:sz w:val="20"/>
          <w:szCs w:val="20"/>
        </w:rPr>
        <w:t>ndu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l respect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occupat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o</w:t>
      </w:r>
      <w:r>
        <w:rPr>
          <w:rFonts w:ascii="Verdana" w:hAnsi="Verdana" w:cs="Verdana"/>
          <w:spacing w:val="-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al hea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and </w:t>
      </w:r>
      <w:r>
        <w:rPr>
          <w:rFonts w:ascii="Verdana" w:hAnsi="Verdana" w:cs="Verdana"/>
          <w:spacing w:val="-1"/>
          <w:sz w:val="20"/>
          <w:szCs w:val="20"/>
        </w:rPr>
        <w:t>sa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ty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g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ide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 xml:space="preserve">d </w:t>
      </w:r>
      <w:r>
        <w:rPr>
          <w:rFonts w:ascii="Verdana" w:hAnsi="Verdana" w:cs="Verdana"/>
          <w:spacing w:val="-1"/>
          <w:sz w:val="20"/>
          <w:szCs w:val="20"/>
        </w:rPr>
        <w:t>reg</w:t>
      </w:r>
      <w:r>
        <w:rPr>
          <w:rFonts w:ascii="Verdana" w:hAnsi="Verdana" w:cs="Verdana"/>
          <w:spacing w:val="1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la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ion</w:t>
      </w:r>
      <w:r>
        <w:rPr>
          <w:rFonts w:ascii="Verdana" w:hAnsi="Verdana" w:cs="Verdana"/>
          <w:sz w:val="20"/>
          <w:szCs w:val="20"/>
        </w:rPr>
        <w:t>s in force at the place of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wor</w:t>
      </w:r>
      <w:r>
        <w:rPr>
          <w:rFonts w:ascii="Verdana" w:hAnsi="Verdana" w:cs="Verdana"/>
          <w:spacing w:val="-1"/>
          <w:sz w:val="20"/>
          <w:szCs w:val="20"/>
        </w:rPr>
        <w:t>k</w:t>
      </w:r>
      <w:r>
        <w:rPr>
          <w:rFonts w:ascii="Verdana" w:hAnsi="Verdana" w:cs="Verdana"/>
          <w:i/>
          <w:sz w:val="20"/>
          <w:szCs w:val="20"/>
        </w:rPr>
        <w:t>.</w:t>
      </w:r>
    </w:p>
    <w:p w:rsidR="00842E16" w:rsidRDefault="00842E16" w:rsidP="003A533F">
      <w:pPr>
        <w:spacing w:after="0" w:line="359" w:lineRule="auto"/>
        <w:ind w:left="118" w:right="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Specific sa</w:t>
      </w:r>
      <w:r>
        <w:rPr>
          <w:rFonts w:ascii="Verdana" w:hAnsi="Verdana" w:cs="Verdana"/>
          <w:spacing w:val="1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ty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instructions regardi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g the u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e and handling of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gas cylinders, inflammable</w:t>
      </w:r>
      <w:r>
        <w:rPr>
          <w:rFonts w:ascii="Verdana" w:hAnsi="Verdana" w:cs="Verdana"/>
          <w:spacing w:val="2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gases,</w:t>
      </w:r>
      <w:r>
        <w:rPr>
          <w:rFonts w:ascii="Verdana" w:hAnsi="Verdana" w:cs="Verdana"/>
          <w:spacing w:val="2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hot</w:t>
      </w:r>
      <w:r>
        <w:rPr>
          <w:rFonts w:ascii="Verdana" w:hAnsi="Verdana" w:cs="Verdana"/>
          <w:spacing w:val="2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surfaces and</w:t>
      </w:r>
      <w:r>
        <w:rPr>
          <w:rFonts w:ascii="Verdana" w:hAnsi="Verdana" w:cs="Verdana"/>
          <w:spacing w:val="2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lasers</w:t>
      </w:r>
      <w:r>
        <w:rPr>
          <w:rFonts w:ascii="Verdana" w:hAnsi="Verdana" w:cs="Verdana"/>
          <w:spacing w:val="2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must be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read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under</w:t>
      </w:r>
      <w:r>
        <w:rPr>
          <w:rFonts w:ascii="Verdana" w:hAnsi="Verdana" w:cs="Verdana"/>
          <w:spacing w:val="-1"/>
          <w:sz w:val="20"/>
          <w:szCs w:val="20"/>
        </w:rPr>
        <w:t>st</w:t>
      </w:r>
      <w:r>
        <w:rPr>
          <w:rFonts w:ascii="Verdana" w:hAnsi="Verdana" w:cs="Verdana"/>
          <w:sz w:val="20"/>
          <w:szCs w:val="20"/>
        </w:rPr>
        <w:t>ood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before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task list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prese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docume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is per</w:t>
      </w:r>
      <w:r>
        <w:rPr>
          <w:rFonts w:ascii="Verdana" w:hAnsi="Verdana" w:cs="Verdana"/>
          <w:spacing w:val="1"/>
          <w:sz w:val="20"/>
          <w:szCs w:val="20"/>
        </w:rPr>
        <w:t>f</w:t>
      </w:r>
      <w:r>
        <w:rPr>
          <w:rFonts w:ascii="Verdana" w:hAnsi="Verdana" w:cs="Verdana"/>
          <w:sz w:val="20"/>
          <w:szCs w:val="20"/>
        </w:rPr>
        <w:t>ormed.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Specific </w:t>
      </w:r>
      <w:r>
        <w:rPr>
          <w:rFonts w:ascii="Verdana" w:hAnsi="Verdana" w:cs="Verdana"/>
          <w:spacing w:val="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ty instructions are l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sted in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Sunset OCEC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b Instrument manual (S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ctions 2 </w:t>
      </w:r>
      <w:r>
        <w:rPr>
          <w:rFonts w:ascii="Verdana" w:hAnsi="Verdana" w:cs="Verdana"/>
          <w:spacing w:val="-1"/>
          <w:sz w:val="20"/>
          <w:szCs w:val="20"/>
        </w:rPr>
        <w:t>an</w:t>
      </w:r>
      <w:r>
        <w:rPr>
          <w:rFonts w:ascii="Verdana" w:hAnsi="Verdana" w:cs="Verdana"/>
          <w:sz w:val="20"/>
          <w:szCs w:val="20"/>
        </w:rPr>
        <w:t>d 3).</w:t>
      </w:r>
    </w:p>
    <w:p w:rsidR="00842E16" w:rsidRDefault="00842E16" w:rsidP="003A533F">
      <w:pPr>
        <w:spacing w:before="2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240" w:lineRule="auto"/>
        <w:ind w:left="118" w:right="5085"/>
        <w:jc w:val="both"/>
        <w:rPr>
          <w:rFonts w:ascii="Verdana" w:hAnsi="Verdana" w:cs="Verdana"/>
          <w:b/>
          <w:bCs/>
          <w:sz w:val="20"/>
          <w:szCs w:val="20"/>
        </w:rPr>
      </w:pPr>
    </w:p>
    <w:p w:rsidR="00842E16" w:rsidRDefault="00842E16" w:rsidP="004E61E7">
      <w:pPr>
        <w:spacing w:after="0" w:line="240" w:lineRule="auto"/>
        <w:ind w:left="118" w:right="508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4. </w:t>
      </w:r>
      <w:r>
        <w:rPr>
          <w:rFonts w:ascii="Verdana" w:hAnsi="Verdana" w:cs="Verdana"/>
          <w:b/>
          <w:bCs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Descr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hAnsi="Verdana" w:cs="Verdana"/>
          <w:b/>
          <w:bCs/>
          <w:sz w:val="20"/>
          <w:szCs w:val="20"/>
        </w:rPr>
        <w:t>ption of the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method</w:t>
      </w:r>
    </w:p>
    <w:p w:rsidR="004E61E7" w:rsidRPr="004E61E7" w:rsidRDefault="004E61E7" w:rsidP="004E61E7">
      <w:pPr>
        <w:spacing w:after="0" w:line="240" w:lineRule="auto"/>
        <w:ind w:left="118" w:right="5085"/>
        <w:jc w:val="both"/>
        <w:rPr>
          <w:rFonts w:ascii="Verdana" w:hAnsi="Verdana" w:cs="Verdana"/>
          <w:sz w:val="20"/>
          <w:szCs w:val="20"/>
        </w:rPr>
      </w:pPr>
    </w:p>
    <w:p w:rsidR="00842E16" w:rsidRDefault="00842E16" w:rsidP="00237EEB">
      <w:pPr>
        <w:spacing w:after="0" w:line="360" w:lineRule="auto"/>
        <w:ind w:left="218" w:right="15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Both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front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back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up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filters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are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-2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yzed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by</w:t>
      </w:r>
      <w:r>
        <w:rPr>
          <w:rFonts w:ascii="Verdana" w:hAnsi="Verdana" w:cs="Verdana"/>
          <w:spacing w:val="1"/>
          <w:sz w:val="20"/>
          <w:szCs w:val="20"/>
        </w:rPr>
        <w:t xml:space="preserve"> the same</w:t>
      </w:r>
      <w:r>
        <w:rPr>
          <w:rFonts w:ascii="Verdana" w:hAnsi="Verdana" w:cs="Verdana"/>
          <w:sz w:val="20"/>
          <w:szCs w:val="20"/>
        </w:rPr>
        <w:t xml:space="preserve"> the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ma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-opt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cal method.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Th</w:t>
      </w:r>
      <w:r>
        <w:rPr>
          <w:rFonts w:ascii="Verdana" w:hAnsi="Verdana" w:cs="Verdana"/>
          <w:sz w:val="20"/>
          <w:szCs w:val="20"/>
        </w:rPr>
        <w:t>e carbonaceous material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depos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ted on the </w:t>
      </w:r>
      <w:r>
        <w:rPr>
          <w:rFonts w:ascii="Verdana" w:hAnsi="Verdana" w:cs="Verdana"/>
          <w:spacing w:val="-1"/>
          <w:sz w:val="20"/>
          <w:szCs w:val="20"/>
        </w:rPr>
        <w:t>q</w:t>
      </w:r>
      <w:r>
        <w:rPr>
          <w:rFonts w:ascii="Verdana" w:hAnsi="Verdana" w:cs="Verdana"/>
          <w:sz w:val="20"/>
          <w:szCs w:val="20"/>
        </w:rPr>
        <w:t>uar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z f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ber 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 xml:space="preserve">ters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 thermal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 xml:space="preserve">y desorbed, </w:t>
      </w:r>
      <w:r>
        <w:rPr>
          <w:rFonts w:ascii="Verdana" w:hAnsi="Verdana" w:cs="Verdana"/>
          <w:spacing w:val="1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irs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er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pacing w:val="-1"/>
          <w:sz w:val="20"/>
          <w:szCs w:val="20"/>
        </w:rPr>
        <w:t>He</w:t>
      </w:r>
      <w:r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x</w:t>
      </w:r>
      <w:r>
        <w:rPr>
          <w:rFonts w:ascii="Verdana" w:hAnsi="Verdana" w:cs="Verdana"/>
          <w:spacing w:val="-1"/>
          <w:sz w:val="20"/>
          <w:szCs w:val="20"/>
        </w:rPr>
        <w:t>idi</w:t>
      </w:r>
      <w:r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</w:t>
      </w:r>
      <w:r>
        <w:rPr>
          <w:rFonts w:ascii="Verdana" w:hAnsi="Verdana" w:cs="Verdana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carrie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ga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pacing w:val="-1"/>
          <w:sz w:val="20"/>
          <w:szCs w:val="20"/>
        </w:rPr>
        <w:t>He</w:t>
      </w:r>
      <w:r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z w:val="20"/>
          <w:szCs w:val="20"/>
        </w:rPr>
        <w:t>).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EC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evo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ves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 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oxidizing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atmosph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only.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OC partial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chars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He-mode</w:t>
      </w:r>
      <w:r>
        <w:rPr>
          <w:rFonts w:ascii="Verdana" w:hAnsi="Verdana" w:cs="Verdana"/>
          <w:spacing w:val="1"/>
          <w:sz w:val="20"/>
          <w:szCs w:val="20"/>
        </w:rPr>
        <w:t xml:space="preserve"> a</w:t>
      </w:r>
      <w:r>
        <w:rPr>
          <w:rFonts w:ascii="Verdana" w:hAnsi="Verdana" w:cs="Verdana"/>
          <w:sz w:val="20"/>
          <w:szCs w:val="20"/>
        </w:rPr>
        <w:t>nd fo</w:t>
      </w:r>
      <w:r>
        <w:rPr>
          <w:rFonts w:ascii="Verdana" w:hAnsi="Verdana" w:cs="Verdana"/>
          <w:spacing w:val="-1"/>
          <w:sz w:val="20"/>
          <w:szCs w:val="20"/>
        </w:rPr>
        <w:t>rm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-1"/>
          <w:sz w:val="20"/>
          <w:szCs w:val="20"/>
        </w:rPr>
        <w:t>rol</w:t>
      </w:r>
      <w:r>
        <w:rPr>
          <w:rFonts w:ascii="Verdana" w:hAnsi="Verdana" w:cs="Verdana"/>
          <w:sz w:val="20"/>
          <w:szCs w:val="20"/>
        </w:rPr>
        <w:t>it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c</w:t>
      </w:r>
      <w:proofErr w:type="spellEnd"/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carbo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>PC),</w:t>
      </w:r>
      <w:r>
        <w:rPr>
          <w:rFonts w:ascii="Verdana" w:hAnsi="Verdana" w:cs="Verdana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w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ic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v</w:t>
      </w:r>
      <w:r>
        <w:rPr>
          <w:rFonts w:ascii="Verdana" w:hAnsi="Verdana" w:cs="Verdana"/>
          <w:spacing w:val="-1"/>
          <w:sz w:val="20"/>
          <w:szCs w:val="20"/>
        </w:rPr>
        <w:t>ol</w:t>
      </w:r>
      <w:r>
        <w:rPr>
          <w:rFonts w:ascii="Verdana" w:hAnsi="Verdana" w:cs="Verdana"/>
          <w:sz w:val="20"/>
          <w:szCs w:val="20"/>
        </w:rPr>
        <w:t>ve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he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He</w:t>
      </w:r>
      <w:r>
        <w:rPr>
          <w:rFonts w:ascii="Verdana" w:hAnsi="Verdana" w:cs="Verdana"/>
          <w:sz w:val="20"/>
          <w:szCs w:val="20"/>
        </w:rPr>
        <w:t>/</w:t>
      </w:r>
      <w:proofErr w:type="gramStart"/>
      <w:r>
        <w:rPr>
          <w:rFonts w:ascii="Verdana" w:hAnsi="Verdana" w:cs="Verdana"/>
          <w:spacing w:val="-3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 xml:space="preserve">2  </w:t>
      </w:r>
      <w:r>
        <w:rPr>
          <w:rFonts w:ascii="Verdana" w:hAnsi="Verdana" w:cs="Verdana"/>
          <w:spacing w:val="-1"/>
          <w:sz w:val="20"/>
          <w:szCs w:val="20"/>
        </w:rPr>
        <w:t>mode</w:t>
      </w:r>
      <w:proofErr w:type="gramEnd"/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along with</w:t>
      </w:r>
      <w:r>
        <w:rPr>
          <w:rFonts w:ascii="Verdana" w:hAnsi="Verdana" w:cs="Verdana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nat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ve</w:t>
      </w:r>
      <w:r>
        <w:rPr>
          <w:rFonts w:ascii="Verdana" w:hAnsi="Verdana" w:cs="Verdana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 xml:space="preserve">EC.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correct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for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charring,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optical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properties</w:t>
      </w:r>
      <w:r>
        <w:rPr>
          <w:rFonts w:ascii="Verdana" w:hAnsi="Verdana" w:cs="Verdana"/>
          <w:spacing w:val="1"/>
          <w:sz w:val="20"/>
          <w:szCs w:val="20"/>
        </w:rPr>
        <w:t xml:space="preserve"> 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samp</w:t>
      </w:r>
      <w:r>
        <w:rPr>
          <w:rFonts w:ascii="Verdana" w:hAnsi="Verdana" w:cs="Verdana"/>
          <w:spacing w:val="-2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e are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moni</w:t>
      </w:r>
      <w:r>
        <w:rPr>
          <w:rFonts w:ascii="Verdana" w:hAnsi="Verdana" w:cs="Verdana"/>
          <w:spacing w:val="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ored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during 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ys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a 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aser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beam.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ght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transmission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reflectance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decrease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while OC chars in the He-mode, and increase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again in the He/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z w:val="20"/>
          <w:szCs w:val="20"/>
        </w:rPr>
        <w:t>-mode, as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g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t absorbing</w:t>
      </w:r>
      <w:r>
        <w:rPr>
          <w:rFonts w:ascii="Verdana" w:hAnsi="Verdana" w:cs="Verdana"/>
          <w:spacing w:val="5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carbon (here: EC and PC)</w:t>
      </w:r>
      <w:r>
        <w:rPr>
          <w:rFonts w:ascii="Verdana" w:hAnsi="Verdana" w:cs="Verdana"/>
          <w:spacing w:val="5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evolves.</w:t>
      </w:r>
      <w:r>
        <w:rPr>
          <w:rFonts w:ascii="Verdana" w:hAnsi="Verdana" w:cs="Verdana"/>
          <w:spacing w:val="5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5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time</w:t>
      </w:r>
      <w:r>
        <w:rPr>
          <w:rFonts w:ascii="Verdana" w:hAnsi="Verdana" w:cs="Verdana"/>
          <w:spacing w:val="5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when</w:t>
      </w:r>
      <w:r>
        <w:rPr>
          <w:rFonts w:ascii="Verdana" w:hAnsi="Verdana" w:cs="Verdana"/>
          <w:spacing w:val="5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transmission</w:t>
      </w:r>
      <w:r>
        <w:rPr>
          <w:rFonts w:ascii="Verdana" w:hAnsi="Verdana" w:cs="Verdana"/>
          <w:spacing w:val="5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and/or</w:t>
      </w:r>
      <w:r>
        <w:rPr>
          <w:rFonts w:ascii="Verdana" w:hAnsi="Verdana" w:cs="Verdana"/>
          <w:spacing w:val="5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refle</w:t>
      </w:r>
      <w:r>
        <w:rPr>
          <w:rFonts w:ascii="Verdana" w:hAnsi="Verdana" w:cs="Verdana"/>
          <w:spacing w:val="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tance</w:t>
      </w:r>
      <w:r>
        <w:rPr>
          <w:rFonts w:ascii="Verdana" w:hAnsi="Verdana" w:cs="Verdana"/>
          <w:spacing w:val="5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reach th</w:t>
      </w:r>
      <w:r>
        <w:rPr>
          <w:rFonts w:ascii="Verdana" w:hAnsi="Verdana" w:cs="Verdana"/>
          <w:spacing w:val="-1"/>
          <w:sz w:val="20"/>
          <w:szCs w:val="20"/>
        </w:rPr>
        <w:t>ei</w:t>
      </w:r>
      <w:r>
        <w:rPr>
          <w:rFonts w:ascii="Verdana" w:hAnsi="Verdana" w:cs="Verdana"/>
          <w:sz w:val="20"/>
          <w:szCs w:val="20"/>
        </w:rPr>
        <w:t xml:space="preserve">r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pacing w:val="1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ia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pre</w:t>
      </w:r>
      <w:r>
        <w:rPr>
          <w:rFonts w:ascii="Verdana" w:hAnsi="Verdana" w:cs="Verdana"/>
          <w:sz w:val="20"/>
          <w:szCs w:val="20"/>
        </w:rPr>
        <w:t>-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-1"/>
          <w:sz w:val="20"/>
          <w:szCs w:val="20"/>
        </w:rPr>
        <w:t>rol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-1"/>
          <w:sz w:val="20"/>
          <w:szCs w:val="20"/>
        </w:rPr>
        <w:t>si</w:t>
      </w:r>
      <w:r>
        <w:rPr>
          <w:rFonts w:ascii="Verdana" w:hAnsi="Verdana" w:cs="Verdana"/>
          <w:sz w:val="20"/>
          <w:szCs w:val="20"/>
        </w:rPr>
        <w:t xml:space="preserve">s value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de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d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 xml:space="preserve">s the </w:t>
      </w:r>
      <w:r>
        <w:rPr>
          <w:rFonts w:ascii="Verdana" w:hAnsi="Verdana" w:cs="Verdana"/>
          <w:spacing w:val="-1"/>
          <w:sz w:val="20"/>
          <w:szCs w:val="20"/>
        </w:rPr>
        <w:t>sp</w:t>
      </w:r>
      <w:r>
        <w:rPr>
          <w:rFonts w:ascii="Verdana" w:hAnsi="Verdana" w:cs="Verdana"/>
          <w:spacing w:val="-2"/>
          <w:sz w:val="20"/>
          <w:szCs w:val="20"/>
        </w:rPr>
        <w:t>l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poi</w:t>
      </w:r>
      <w:r>
        <w:rPr>
          <w:rFonts w:ascii="Verdana" w:hAnsi="Verdana" w:cs="Verdana"/>
          <w:sz w:val="20"/>
          <w:szCs w:val="20"/>
        </w:rPr>
        <w:t>nt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be</w:t>
      </w:r>
      <w:r>
        <w:rPr>
          <w:rFonts w:ascii="Verdana" w:hAnsi="Verdana" w:cs="Verdana"/>
          <w:sz w:val="20"/>
          <w:szCs w:val="20"/>
        </w:rPr>
        <w:t>tw</w:t>
      </w:r>
      <w:r>
        <w:rPr>
          <w:rFonts w:ascii="Verdana" w:hAnsi="Verdana" w:cs="Verdana"/>
          <w:spacing w:val="-1"/>
          <w:sz w:val="20"/>
          <w:szCs w:val="20"/>
        </w:rPr>
        <w:t>ee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d EC.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EUSAA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-2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thermal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protocol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(Table </w:t>
      </w:r>
      <w:r>
        <w:rPr>
          <w:rFonts w:ascii="Verdana" w:hAnsi="Verdana" w:cs="Verdana"/>
          <w:spacing w:val="-1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>) recommended by EMEP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minimizes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b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ases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inherent to th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thod for separating EC and OC and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hou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us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for OC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 EC analyses.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Car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onates (CC)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interfere with the split point between OC and EC du</w:t>
      </w:r>
      <w:r>
        <w:rPr>
          <w:rFonts w:ascii="Verdana" w:hAnsi="Verdana" w:cs="Verdana"/>
          <w:spacing w:val="-1"/>
          <w:sz w:val="20"/>
          <w:szCs w:val="20"/>
        </w:rPr>
        <w:t>ri</w:t>
      </w:r>
      <w:r>
        <w:rPr>
          <w:rFonts w:ascii="Verdana" w:hAnsi="Verdana" w:cs="Verdana"/>
          <w:sz w:val="20"/>
          <w:szCs w:val="20"/>
        </w:rPr>
        <w:t xml:space="preserve">ng thermal-optical </w:t>
      </w:r>
      <w:r>
        <w:rPr>
          <w:rFonts w:ascii="Verdana" w:hAnsi="Verdana" w:cs="Verdana"/>
          <w:sz w:val="20"/>
          <w:szCs w:val="20"/>
        </w:rPr>
        <w:lastRenderedPageBreak/>
        <w:t>analyses, and should be qua</w:t>
      </w:r>
      <w:r>
        <w:rPr>
          <w:rFonts w:ascii="Verdana" w:hAnsi="Verdana" w:cs="Verdana"/>
          <w:spacing w:val="-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ed when its concentration is suspected to contribute by more than 5% to either EC or OC. </w:t>
      </w:r>
      <w:r w:rsidR="00C62257">
        <w:rPr>
          <w:rFonts w:ascii="Verdana" w:hAnsi="Verdana" w:cs="Verdana"/>
          <w:sz w:val="20"/>
          <w:szCs w:val="20"/>
        </w:rPr>
        <w:t xml:space="preserve">An </w:t>
      </w:r>
      <w:r>
        <w:rPr>
          <w:rFonts w:ascii="Verdana" w:hAnsi="Verdana" w:cs="Verdana"/>
          <w:sz w:val="20"/>
          <w:szCs w:val="20"/>
        </w:rPr>
        <w:t xml:space="preserve">analytical protocol for quantification of CC is currently being </w:t>
      </w:r>
      <w:r w:rsidR="00C62257">
        <w:rPr>
          <w:rFonts w:ascii="Verdana" w:hAnsi="Verdana" w:cs="Verdana"/>
          <w:sz w:val="20"/>
          <w:szCs w:val="20"/>
        </w:rPr>
        <w:t xml:space="preserve">tested </w:t>
      </w:r>
      <w:r>
        <w:rPr>
          <w:rFonts w:ascii="Verdana" w:hAnsi="Verdana" w:cs="Verdana"/>
          <w:sz w:val="20"/>
          <w:szCs w:val="20"/>
        </w:rPr>
        <w:t>and will be implemented at a later stage.</w:t>
      </w:r>
    </w:p>
    <w:p w:rsidR="00842E16" w:rsidRDefault="00842E16" w:rsidP="003A533F">
      <w:pPr>
        <w:spacing w:before="85" w:after="0" w:line="240" w:lineRule="auto"/>
        <w:ind w:left="218" w:right="752"/>
        <w:jc w:val="both"/>
        <w:rPr>
          <w:rFonts w:ascii="Verdana" w:hAnsi="Verdana" w:cs="Verdana"/>
          <w:sz w:val="20"/>
          <w:szCs w:val="20"/>
        </w:rPr>
      </w:pPr>
    </w:p>
    <w:p w:rsidR="00842E16" w:rsidRDefault="00842E16" w:rsidP="003A533F">
      <w:pPr>
        <w:spacing w:before="85" w:after="0" w:line="240" w:lineRule="auto"/>
        <w:ind w:left="218" w:right="75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Table 1: E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>SAAR-2 pr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tocol parameters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(</w:t>
      </w:r>
      <w:r>
        <w:rPr>
          <w:rFonts w:ascii="Verdana" w:hAnsi="Verdana" w:cs="Verdana"/>
          <w:position w:val="8"/>
          <w:sz w:val="12"/>
          <w:szCs w:val="12"/>
        </w:rPr>
        <w:t>a</w:t>
      </w:r>
      <w:r>
        <w:rPr>
          <w:rFonts w:ascii="Verdana" w:hAnsi="Verdana" w:cs="Verdana"/>
          <w:spacing w:val="21"/>
          <w:position w:val="8"/>
          <w:sz w:val="12"/>
          <w:szCs w:val="12"/>
        </w:rPr>
        <w:t xml:space="preserve"> </w:t>
      </w:r>
      <w:r>
        <w:rPr>
          <w:rFonts w:ascii="Verdana" w:hAnsi="Verdana" w:cs="Verdana"/>
          <w:sz w:val="18"/>
          <w:szCs w:val="18"/>
        </w:rPr>
        <w:t>m</w:t>
      </w:r>
      <w:r>
        <w:rPr>
          <w:rFonts w:ascii="Verdana" w:hAnsi="Verdana" w:cs="Verdana"/>
          <w:spacing w:val="1"/>
          <w:sz w:val="18"/>
          <w:szCs w:val="18"/>
        </w:rPr>
        <w:t>i</w:t>
      </w:r>
      <w:r>
        <w:rPr>
          <w:rFonts w:ascii="Verdana" w:hAnsi="Verdana" w:cs="Verdana"/>
          <w:sz w:val="18"/>
          <w:szCs w:val="18"/>
        </w:rPr>
        <w:t>x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of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1-2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% oxygen</w:t>
      </w:r>
      <w:r>
        <w:rPr>
          <w:rFonts w:ascii="Verdana" w:hAnsi="Verdana" w:cs="Verdana"/>
          <w:spacing w:val="-7"/>
          <w:sz w:val="18"/>
          <w:szCs w:val="18"/>
        </w:rPr>
        <w:t xml:space="preserve"> </w:t>
      </w:r>
      <w:r>
        <w:rPr>
          <w:rFonts w:ascii="Verdana" w:hAnsi="Verdana" w:cs="Verdana"/>
          <w:spacing w:val="1"/>
          <w:sz w:val="18"/>
          <w:szCs w:val="18"/>
        </w:rPr>
        <w:t>i</w:t>
      </w:r>
      <w:r>
        <w:rPr>
          <w:rFonts w:ascii="Verdana" w:hAnsi="Verdana" w:cs="Verdana"/>
          <w:sz w:val="18"/>
          <w:szCs w:val="18"/>
        </w:rPr>
        <w:t>n</w:t>
      </w:r>
      <w:r>
        <w:rPr>
          <w:rFonts w:ascii="Verdana" w:hAnsi="Verdana" w:cs="Verdana"/>
          <w:spacing w:val="-1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UHP he</w:t>
      </w:r>
      <w:r>
        <w:rPr>
          <w:rFonts w:ascii="Verdana" w:hAnsi="Verdana" w:cs="Verdana"/>
          <w:spacing w:val="1"/>
          <w:sz w:val="18"/>
          <w:szCs w:val="18"/>
        </w:rPr>
        <w:t>li</w:t>
      </w:r>
      <w:r>
        <w:rPr>
          <w:rFonts w:ascii="Verdana" w:hAnsi="Verdana" w:cs="Verdana"/>
          <w:spacing w:val="-1"/>
          <w:sz w:val="18"/>
          <w:szCs w:val="18"/>
        </w:rPr>
        <w:t>um</w:t>
      </w:r>
      <w:r>
        <w:rPr>
          <w:rFonts w:ascii="Verdana" w:hAnsi="Verdana" w:cs="Verdana"/>
          <w:sz w:val="20"/>
          <w:szCs w:val="20"/>
        </w:rPr>
        <w:t>)</w:t>
      </w:r>
    </w:p>
    <w:p w:rsidR="00842E16" w:rsidRDefault="00842E16" w:rsidP="003A533F">
      <w:pPr>
        <w:spacing w:before="1" w:after="0" w:line="80" w:lineRule="exact"/>
        <w:rPr>
          <w:sz w:val="8"/>
          <w:szCs w:val="8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08"/>
        <w:gridCol w:w="788"/>
        <w:gridCol w:w="751"/>
        <w:gridCol w:w="750"/>
        <w:gridCol w:w="751"/>
        <w:gridCol w:w="895"/>
        <w:gridCol w:w="895"/>
        <w:gridCol w:w="895"/>
        <w:gridCol w:w="895"/>
      </w:tblGrid>
      <w:tr w:rsidR="00842E16" w:rsidRPr="001B44EC" w:rsidTr="00893565">
        <w:trPr>
          <w:trHeight w:hRule="exact" w:val="338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102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pacing w:val="1"/>
                <w:position w:val="-1"/>
                <w:sz w:val="18"/>
                <w:szCs w:val="18"/>
              </w:rPr>
              <w:t>S</w:t>
            </w:r>
            <w:r>
              <w:rPr>
                <w:rFonts w:ascii="Verdana" w:hAnsi="Verdana" w:cs="Verdana"/>
                <w:position w:val="-1"/>
                <w:sz w:val="18"/>
                <w:szCs w:val="18"/>
              </w:rPr>
              <w:t>tep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98" w:right="277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w w:val="99"/>
                <w:position w:val="-1"/>
                <w:sz w:val="18"/>
                <w:szCs w:val="18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79" w:right="259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w w:val="99"/>
                <w:position w:val="-1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78" w:right="259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w w:val="99"/>
                <w:position w:val="-1"/>
                <w:sz w:val="18"/>
                <w:szCs w:val="18"/>
              </w:rPr>
              <w:t>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78" w:right="26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w w:val="99"/>
                <w:position w:val="-1"/>
                <w:sz w:val="18"/>
                <w:szCs w:val="18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352" w:right="331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w w:val="99"/>
                <w:position w:val="-1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352" w:right="331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w w:val="99"/>
                <w:position w:val="-1"/>
                <w:sz w:val="18"/>
                <w:szCs w:val="18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352" w:right="33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w w:val="99"/>
                <w:position w:val="-1"/>
                <w:sz w:val="18"/>
                <w:szCs w:val="18"/>
              </w:rPr>
              <w:t>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352" w:right="33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w w:val="99"/>
                <w:position w:val="-1"/>
                <w:sz w:val="18"/>
                <w:szCs w:val="18"/>
              </w:rPr>
              <w:t>8</w:t>
            </w:r>
          </w:p>
        </w:tc>
      </w:tr>
      <w:tr w:rsidR="00842E16" w:rsidRPr="001B44EC" w:rsidTr="00893565">
        <w:trPr>
          <w:trHeight w:hRule="exact" w:val="338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102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Carrier</w:t>
            </w:r>
            <w:r>
              <w:rPr>
                <w:rFonts w:ascii="Verdana" w:hAnsi="Verdana" w:cs="Verdana"/>
                <w:spacing w:val="-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position w:val="-1"/>
                <w:sz w:val="18"/>
                <w:szCs w:val="18"/>
              </w:rPr>
              <w:t>gas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33" w:right="214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He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15" w:right="195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He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14" w:right="195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He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14" w:right="196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He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35" w:lineRule="exact"/>
              <w:ind w:left="135" w:right="-20"/>
              <w:rPr>
                <w:rFonts w:ascii="Verdana" w:hAnsi="Verdana" w:cs="Verdana"/>
                <w:sz w:val="12"/>
                <w:szCs w:val="12"/>
              </w:rPr>
            </w:pPr>
            <w:r>
              <w:rPr>
                <w:rFonts w:ascii="Verdana" w:hAnsi="Verdana" w:cs="Verdana"/>
                <w:position w:val="1"/>
                <w:sz w:val="18"/>
                <w:szCs w:val="18"/>
              </w:rPr>
              <w:t>He/</w:t>
            </w:r>
            <w:r>
              <w:rPr>
                <w:rFonts w:ascii="Verdana" w:hAnsi="Verdana" w:cs="Verdana"/>
                <w:spacing w:val="-1"/>
                <w:position w:val="1"/>
                <w:sz w:val="18"/>
                <w:szCs w:val="18"/>
              </w:rPr>
              <w:t>O</w:t>
            </w:r>
            <w:r>
              <w:rPr>
                <w:rFonts w:ascii="Verdana" w:hAnsi="Verdana" w:cs="Verdana"/>
                <w:spacing w:val="1"/>
                <w:position w:val="-2"/>
                <w:sz w:val="12"/>
                <w:szCs w:val="12"/>
              </w:rPr>
              <w:t>2</w:t>
            </w:r>
            <w:r>
              <w:rPr>
                <w:rFonts w:ascii="Verdana" w:hAnsi="Verdana" w:cs="Verdana"/>
                <w:position w:val="9"/>
                <w:sz w:val="12"/>
                <w:szCs w:val="12"/>
              </w:rPr>
              <w:t>a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35" w:lineRule="exact"/>
              <w:ind w:left="135" w:right="-20"/>
              <w:rPr>
                <w:rFonts w:ascii="Verdana" w:hAnsi="Verdana" w:cs="Verdana"/>
                <w:sz w:val="12"/>
                <w:szCs w:val="12"/>
              </w:rPr>
            </w:pPr>
            <w:r>
              <w:rPr>
                <w:rFonts w:ascii="Verdana" w:hAnsi="Verdana" w:cs="Verdana"/>
                <w:position w:val="1"/>
                <w:sz w:val="18"/>
                <w:szCs w:val="18"/>
              </w:rPr>
              <w:t>He/O</w:t>
            </w:r>
            <w:r>
              <w:rPr>
                <w:rFonts w:ascii="Verdana" w:hAnsi="Verdana" w:cs="Verdana"/>
                <w:spacing w:val="1"/>
                <w:position w:val="-2"/>
                <w:sz w:val="12"/>
                <w:szCs w:val="12"/>
              </w:rPr>
              <w:t>2</w:t>
            </w:r>
            <w:r>
              <w:rPr>
                <w:rFonts w:ascii="Verdana" w:hAnsi="Verdana" w:cs="Verdana"/>
                <w:position w:val="9"/>
                <w:sz w:val="12"/>
                <w:szCs w:val="12"/>
              </w:rPr>
              <w:t>a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35" w:lineRule="exact"/>
              <w:ind w:left="135" w:right="-20"/>
              <w:rPr>
                <w:rFonts w:ascii="Verdana" w:hAnsi="Verdana" w:cs="Verdana"/>
                <w:sz w:val="12"/>
                <w:szCs w:val="12"/>
              </w:rPr>
            </w:pPr>
            <w:r>
              <w:rPr>
                <w:rFonts w:ascii="Verdana" w:hAnsi="Verdana" w:cs="Verdana"/>
                <w:position w:val="1"/>
                <w:sz w:val="18"/>
                <w:szCs w:val="18"/>
              </w:rPr>
              <w:t>He/O</w:t>
            </w:r>
            <w:r>
              <w:rPr>
                <w:rFonts w:ascii="Verdana" w:hAnsi="Verdana" w:cs="Verdana"/>
                <w:spacing w:val="1"/>
                <w:position w:val="-2"/>
                <w:sz w:val="12"/>
                <w:szCs w:val="12"/>
              </w:rPr>
              <w:t>2</w:t>
            </w:r>
            <w:r>
              <w:rPr>
                <w:rFonts w:ascii="Verdana" w:hAnsi="Verdana" w:cs="Verdana"/>
                <w:position w:val="9"/>
                <w:sz w:val="12"/>
                <w:szCs w:val="12"/>
              </w:rPr>
              <w:t>a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35" w:lineRule="exact"/>
              <w:ind w:left="135" w:right="-20"/>
              <w:rPr>
                <w:rFonts w:ascii="Verdana" w:hAnsi="Verdana" w:cs="Verdana"/>
                <w:sz w:val="12"/>
                <w:szCs w:val="12"/>
              </w:rPr>
            </w:pPr>
            <w:r>
              <w:rPr>
                <w:rFonts w:ascii="Verdana" w:hAnsi="Verdana" w:cs="Verdana"/>
                <w:position w:val="1"/>
                <w:sz w:val="18"/>
                <w:szCs w:val="18"/>
              </w:rPr>
              <w:t>He/O</w:t>
            </w:r>
            <w:r>
              <w:rPr>
                <w:rFonts w:ascii="Verdana" w:hAnsi="Verdana" w:cs="Verdana"/>
                <w:spacing w:val="1"/>
                <w:position w:val="-2"/>
                <w:sz w:val="12"/>
                <w:szCs w:val="12"/>
              </w:rPr>
              <w:t>2</w:t>
            </w:r>
            <w:r>
              <w:rPr>
                <w:rFonts w:ascii="Verdana" w:hAnsi="Verdana" w:cs="Verdana"/>
                <w:position w:val="9"/>
                <w:sz w:val="12"/>
                <w:szCs w:val="12"/>
              </w:rPr>
              <w:t>a</w:t>
            </w:r>
          </w:p>
        </w:tc>
      </w:tr>
      <w:tr w:rsidR="00842E16" w:rsidRPr="001B44EC" w:rsidTr="00893565">
        <w:trPr>
          <w:trHeight w:hRule="exact" w:val="337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102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Tempe</w:t>
            </w:r>
            <w:r>
              <w:rPr>
                <w:rFonts w:ascii="Verdana" w:hAnsi="Verdana" w:cs="Verdana"/>
                <w:spacing w:val="1"/>
                <w:position w:val="-1"/>
                <w:sz w:val="18"/>
                <w:szCs w:val="18"/>
              </w:rPr>
              <w:t>r</w:t>
            </w:r>
            <w:r>
              <w:rPr>
                <w:rFonts w:ascii="Verdana" w:hAnsi="Verdana" w:cs="Verdana"/>
                <w:position w:val="-1"/>
                <w:sz w:val="18"/>
                <w:szCs w:val="18"/>
              </w:rPr>
              <w:t>ature</w:t>
            </w:r>
            <w:r>
              <w:rPr>
                <w:rFonts w:ascii="Verdana" w:hAnsi="Verdana" w:cs="Verdana"/>
                <w:spacing w:val="-11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position w:val="-1"/>
                <w:sz w:val="18"/>
                <w:szCs w:val="18"/>
              </w:rPr>
              <w:t>(°C)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15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200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197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300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196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450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196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650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70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500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70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550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71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700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71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850</w:t>
            </w:r>
          </w:p>
        </w:tc>
      </w:tr>
      <w:tr w:rsidR="00842E16" w:rsidRPr="001B44EC" w:rsidTr="00893565">
        <w:trPr>
          <w:trHeight w:hRule="exact" w:val="34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102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pacing w:val="1"/>
                <w:position w:val="-1"/>
                <w:sz w:val="18"/>
                <w:szCs w:val="18"/>
              </w:rPr>
              <w:t>D</w:t>
            </w:r>
            <w:r>
              <w:rPr>
                <w:rFonts w:ascii="Verdana" w:hAnsi="Verdana" w:cs="Verdana"/>
                <w:position w:val="-1"/>
                <w:sz w:val="18"/>
                <w:szCs w:val="18"/>
              </w:rPr>
              <w:t>urat</w:t>
            </w:r>
            <w:r>
              <w:rPr>
                <w:rFonts w:ascii="Verdana" w:hAnsi="Verdana" w:cs="Verdana"/>
                <w:spacing w:val="1"/>
                <w:position w:val="-1"/>
                <w:sz w:val="18"/>
                <w:szCs w:val="18"/>
              </w:rPr>
              <w:t>i</w:t>
            </w:r>
            <w:r>
              <w:rPr>
                <w:rFonts w:ascii="Verdana" w:hAnsi="Verdana" w:cs="Verdana"/>
                <w:position w:val="-1"/>
                <w:sz w:val="18"/>
                <w:szCs w:val="18"/>
              </w:rPr>
              <w:t>on</w:t>
            </w:r>
            <w:r>
              <w:rPr>
                <w:rFonts w:ascii="Verdana" w:hAnsi="Verdana" w:cs="Verdana"/>
                <w:spacing w:val="-8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position w:val="-1"/>
                <w:sz w:val="18"/>
                <w:szCs w:val="18"/>
              </w:rPr>
              <w:t>(s)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16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120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197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150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196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180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197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180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71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120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71" w:right="-2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position w:val="-1"/>
                <w:sz w:val="18"/>
                <w:szCs w:val="18"/>
              </w:rPr>
              <w:t>120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96" w:right="272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w w:val="99"/>
                <w:position w:val="-1"/>
                <w:sz w:val="18"/>
                <w:szCs w:val="18"/>
              </w:rPr>
              <w:t>70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 w:rsidP="00893565">
            <w:pPr>
              <w:spacing w:after="0" w:line="218" w:lineRule="exact"/>
              <w:ind w:left="296" w:right="272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w w:val="99"/>
                <w:position w:val="-1"/>
                <w:sz w:val="18"/>
                <w:szCs w:val="18"/>
              </w:rPr>
              <w:t>80</w:t>
            </w:r>
          </w:p>
        </w:tc>
      </w:tr>
    </w:tbl>
    <w:p w:rsidR="00842E16" w:rsidRDefault="00842E16" w:rsidP="00565F90">
      <w:pPr>
        <w:spacing w:after="0"/>
        <w:jc w:val="both"/>
      </w:pPr>
    </w:p>
    <w:p w:rsidR="00842E16" w:rsidRDefault="00842E16" w:rsidP="00565F90">
      <w:pPr>
        <w:spacing w:after="0"/>
        <w:jc w:val="both"/>
      </w:pPr>
    </w:p>
    <w:p w:rsidR="00842E16" w:rsidRDefault="00842E16" w:rsidP="00565F90">
      <w:pPr>
        <w:spacing w:after="0"/>
        <w:jc w:val="both"/>
      </w:pPr>
    </w:p>
    <w:p w:rsidR="00842E16" w:rsidRDefault="00842E16" w:rsidP="00EE562B">
      <w:pPr>
        <w:spacing w:before="59" w:after="0" w:line="360" w:lineRule="auto"/>
        <w:ind w:left="118" w:right="5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3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EUSA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R_2</w:t>
      </w:r>
      <w:r>
        <w:rPr>
          <w:rFonts w:ascii="Verdana" w:hAnsi="Verdana" w:cs="Verdana"/>
          <w:spacing w:val="3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parameter</w:t>
      </w:r>
      <w:r>
        <w:rPr>
          <w:rFonts w:ascii="Verdana" w:hAnsi="Verdana" w:cs="Verdana"/>
          <w:spacing w:val="3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file</w:t>
      </w:r>
      <w:r>
        <w:rPr>
          <w:rFonts w:ascii="Verdana" w:hAnsi="Verdana" w:cs="Verdana"/>
          <w:spacing w:val="3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3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</w:t>
      </w:r>
      <w:r>
        <w:rPr>
          <w:rFonts w:ascii="Verdana" w:hAnsi="Verdana" w:cs="Verdana"/>
          <w:spacing w:val="3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im</w:t>
      </w:r>
      <w:r>
        <w:rPr>
          <w:rFonts w:ascii="Verdana" w:hAnsi="Verdana" w:cs="Verdana"/>
          <w:spacing w:val="1"/>
          <w:sz w:val="20"/>
          <w:szCs w:val="20"/>
        </w:rPr>
        <w:t>p</w:t>
      </w:r>
      <w:r>
        <w:rPr>
          <w:rFonts w:ascii="Verdana" w:hAnsi="Verdana" w:cs="Verdana"/>
          <w:spacing w:val="-2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em</w:t>
      </w:r>
      <w:r>
        <w:rPr>
          <w:rFonts w:ascii="Verdana" w:hAnsi="Verdana" w:cs="Verdana"/>
          <w:spacing w:val="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nted</w:t>
      </w:r>
      <w:r>
        <w:rPr>
          <w:rFonts w:ascii="Verdana" w:hAnsi="Verdana" w:cs="Verdana"/>
          <w:spacing w:val="3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3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3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Sunset</w:t>
      </w:r>
      <w:r>
        <w:rPr>
          <w:rFonts w:ascii="Verdana" w:hAnsi="Verdana" w:cs="Verdana"/>
          <w:spacing w:val="3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Laboratory</w:t>
      </w:r>
      <w:r>
        <w:rPr>
          <w:rFonts w:ascii="Verdana" w:hAnsi="Verdana" w:cs="Verdana"/>
          <w:spacing w:val="3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OCEC Lab instru</w:t>
      </w:r>
      <w:r>
        <w:rPr>
          <w:rFonts w:ascii="Verdana" w:hAnsi="Verdana" w:cs="Verdana"/>
          <w:spacing w:val="-2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ent is shown below:</w:t>
      </w:r>
    </w:p>
    <w:p w:rsidR="00842E16" w:rsidRDefault="00842E16" w:rsidP="00EE562B">
      <w:pPr>
        <w:spacing w:before="4" w:after="0" w:line="240" w:lineRule="auto"/>
        <w:ind w:left="118" w:right="6697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' EUSAAR</w:t>
      </w:r>
      <w:proofErr w:type="gramEnd"/>
      <w:r>
        <w:rPr>
          <w:rFonts w:ascii="Courier New" w:hAnsi="Courier New" w:cs="Courier New"/>
          <w:sz w:val="20"/>
          <w:szCs w:val="20"/>
        </w:rPr>
        <w:t>_2.par</w:t>
      </w:r>
    </w:p>
    <w:p w:rsidR="00842E16" w:rsidRDefault="00842E16" w:rsidP="00EE562B">
      <w:pPr>
        <w:spacing w:after="0" w:line="226" w:lineRule="exact"/>
        <w:ind w:left="118" w:right="549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position w:val="1"/>
          <w:sz w:val="20"/>
          <w:szCs w:val="20"/>
        </w:rPr>
        <w:t>'</w:t>
      </w:r>
      <w:proofErr w:type="gramStart"/>
      <w:r>
        <w:rPr>
          <w:rFonts w:ascii="Courier New" w:hAnsi="Courier New" w:cs="Courier New"/>
          <w:position w:val="1"/>
          <w:sz w:val="20"/>
          <w:szCs w:val="20"/>
        </w:rPr>
        <w:t>modified</w:t>
      </w:r>
      <w:proofErr w:type="gramEnd"/>
      <w:r>
        <w:rPr>
          <w:rFonts w:ascii="Courier New" w:hAnsi="Courier New" w:cs="Courier New"/>
          <w:position w:val="1"/>
          <w:sz w:val="20"/>
          <w:szCs w:val="20"/>
        </w:rPr>
        <w:t xml:space="preserve"> the He/Ox mode</w:t>
      </w:r>
    </w:p>
    <w:p w:rsidR="00842E16" w:rsidRPr="00311CCD" w:rsidRDefault="00842E16" w:rsidP="00EE562B">
      <w:pPr>
        <w:spacing w:after="0" w:line="240" w:lineRule="auto"/>
        <w:ind w:left="118" w:right="3698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311CCD">
        <w:rPr>
          <w:rFonts w:ascii="Courier New" w:hAnsi="Courier New" w:cs="Courier New"/>
          <w:sz w:val="20"/>
          <w:szCs w:val="20"/>
          <w:lang w:val="it-IT"/>
        </w:rPr>
        <w:t>' mode &lt;comma&gt; time &lt;comma&gt; temperature</w:t>
      </w:r>
    </w:p>
    <w:p w:rsidR="00842E16" w:rsidRDefault="00842E16" w:rsidP="00EE562B">
      <w:pPr>
        <w:spacing w:after="0" w:line="240" w:lineRule="auto"/>
        <w:ind w:left="118" w:right="381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'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n.b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>. regimen must end 'Offline' mode. Helium, 10, 1</w:t>
      </w:r>
    </w:p>
    <w:p w:rsidR="00842E16" w:rsidRDefault="00842E16" w:rsidP="00EE562B">
      <w:pPr>
        <w:spacing w:after="0" w:line="240" w:lineRule="auto"/>
        <w:ind w:left="118" w:right="4653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' start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ramping the temperature</w:t>
      </w:r>
    </w:p>
    <w:p w:rsidR="00842E16" w:rsidRDefault="00842E16" w:rsidP="00EE562B">
      <w:pPr>
        <w:spacing w:after="0" w:line="226" w:lineRule="exact"/>
        <w:ind w:left="118" w:right="64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position w:val="1"/>
          <w:sz w:val="20"/>
          <w:szCs w:val="20"/>
        </w:rPr>
        <w:t>Helium, 120, 200</w:t>
      </w:r>
    </w:p>
    <w:p w:rsidR="00842E16" w:rsidRDefault="00842E16" w:rsidP="00EE562B">
      <w:pPr>
        <w:spacing w:after="0" w:line="240" w:lineRule="auto"/>
        <w:ind w:left="118" w:right="64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Helium, 150, 300</w:t>
      </w:r>
    </w:p>
    <w:p w:rsidR="00842E16" w:rsidRDefault="00842E16" w:rsidP="00EE562B">
      <w:pPr>
        <w:spacing w:after="0" w:line="240" w:lineRule="auto"/>
        <w:ind w:left="118" w:right="64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Helium, 180, 450</w:t>
      </w:r>
    </w:p>
    <w:p w:rsidR="00842E16" w:rsidRDefault="00842E16" w:rsidP="00EE562B">
      <w:pPr>
        <w:spacing w:after="0" w:line="240" w:lineRule="auto"/>
        <w:ind w:left="118" w:right="64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Helium, 180, 650</w:t>
      </w:r>
    </w:p>
    <w:p w:rsidR="00842E16" w:rsidRDefault="00842E16" w:rsidP="00EE562B">
      <w:pPr>
        <w:spacing w:after="0" w:line="240" w:lineRule="auto"/>
        <w:ind w:left="118" w:right="2974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' let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oven cool before starting elemental</w:t>
      </w:r>
    </w:p>
    <w:p w:rsidR="00842E16" w:rsidRDefault="00842E16" w:rsidP="00EE562B">
      <w:pPr>
        <w:spacing w:after="0" w:line="189" w:lineRule="exact"/>
        <w:ind w:left="118" w:right="681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position w:val="-1"/>
          <w:sz w:val="20"/>
          <w:szCs w:val="20"/>
        </w:rPr>
        <w:t>Helium, 30, 0</w:t>
      </w:r>
    </w:p>
    <w:p w:rsidR="00842E16" w:rsidRDefault="00842E16" w:rsidP="00EE562B">
      <w:pPr>
        <w:spacing w:after="0" w:line="346" w:lineRule="exact"/>
        <w:ind w:left="118" w:right="2659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position w:val="7"/>
          <w:sz w:val="20"/>
          <w:szCs w:val="20"/>
        </w:rPr>
        <w:t>' elemental</w:t>
      </w:r>
      <w:proofErr w:type="gramEnd"/>
      <w:r>
        <w:rPr>
          <w:rFonts w:ascii="Courier New" w:hAnsi="Courier New" w:cs="Courier New"/>
          <w:position w:val="7"/>
          <w:sz w:val="20"/>
          <w:szCs w:val="20"/>
        </w:rPr>
        <w:t xml:space="preserve">                             </w:t>
      </w:r>
      <w:r>
        <w:rPr>
          <w:rFonts w:ascii="Courier New" w:hAnsi="Courier New" w:cs="Courier New"/>
          <w:spacing w:val="13"/>
          <w:position w:val="7"/>
          <w:sz w:val="20"/>
          <w:szCs w:val="20"/>
        </w:rPr>
        <w:t xml:space="preserve"> </w:t>
      </w:r>
    </w:p>
    <w:p w:rsidR="00842E16" w:rsidRDefault="00842E16" w:rsidP="00EE562B">
      <w:pPr>
        <w:spacing w:after="0" w:line="144" w:lineRule="exact"/>
        <w:ind w:left="118" w:right="64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position w:val="3"/>
          <w:sz w:val="20"/>
          <w:szCs w:val="20"/>
        </w:rPr>
        <w:t>Oxygen, 120, 500</w:t>
      </w:r>
    </w:p>
    <w:p w:rsidR="00842E16" w:rsidRDefault="00842E16" w:rsidP="00EE562B">
      <w:pPr>
        <w:spacing w:after="0" w:line="240" w:lineRule="auto"/>
        <w:ind w:left="118" w:right="645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Oxygen, 120, 550</w:t>
      </w:r>
    </w:p>
    <w:p w:rsidR="00842E16" w:rsidRDefault="00842E16" w:rsidP="00EE562B">
      <w:pPr>
        <w:spacing w:after="0" w:line="240" w:lineRule="auto"/>
        <w:ind w:left="118" w:right="657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Oxygen, 70, 700</w:t>
      </w:r>
    </w:p>
    <w:p w:rsidR="00842E16" w:rsidRDefault="00842E16" w:rsidP="00EE562B">
      <w:pPr>
        <w:spacing w:after="0" w:line="226" w:lineRule="exact"/>
        <w:ind w:left="118" w:right="6577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position w:val="1"/>
          <w:sz w:val="20"/>
          <w:szCs w:val="20"/>
        </w:rPr>
        <w:t>Oxygen, 80, 850</w:t>
      </w:r>
    </w:p>
    <w:p w:rsidR="00842E16" w:rsidRDefault="00842E16" w:rsidP="00EE562B">
      <w:pPr>
        <w:spacing w:after="0" w:line="240" w:lineRule="auto"/>
        <w:ind w:left="118" w:right="5857"/>
        <w:jc w:val="both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CalibrationOx</w:t>
      </w:r>
      <w:proofErr w:type="spellEnd"/>
      <w:r>
        <w:rPr>
          <w:rFonts w:ascii="Courier New" w:hAnsi="Courier New" w:cs="Courier New"/>
          <w:sz w:val="20"/>
          <w:szCs w:val="20"/>
        </w:rPr>
        <w:t>, 110, 0</w:t>
      </w:r>
    </w:p>
    <w:p w:rsidR="00842E16" w:rsidRDefault="00842E16" w:rsidP="00EE562B">
      <w:pPr>
        <w:spacing w:after="0" w:line="240" w:lineRule="auto"/>
        <w:ind w:left="118" w:right="6813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' All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done! Offline, 1, 0</w:t>
      </w:r>
    </w:p>
    <w:p w:rsidR="00842E16" w:rsidRDefault="00842E16" w:rsidP="00EE562B">
      <w:pPr>
        <w:spacing w:after="0" w:line="240" w:lineRule="auto"/>
        <w:ind w:left="118" w:right="7657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' end</w:t>
      </w:r>
      <w:proofErr w:type="gramEnd"/>
      <w:r>
        <w:rPr>
          <w:rFonts w:ascii="Courier New" w:hAnsi="Courier New" w:cs="Courier New"/>
          <w:sz w:val="20"/>
          <w:szCs w:val="20"/>
        </w:rPr>
        <w:t>.</w:t>
      </w:r>
    </w:p>
    <w:p w:rsidR="00842E16" w:rsidRDefault="00842E16" w:rsidP="00565F90">
      <w:pPr>
        <w:spacing w:after="0"/>
        <w:jc w:val="both"/>
        <w:sectPr w:rsidR="00842E16">
          <w:type w:val="continuous"/>
          <w:pgSz w:w="11920" w:h="16840"/>
          <w:pgMar w:top="1380" w:right="1580" w:bottom="900" w:left="1580" w:header="720" w:footer="720" w:gutter="0"/>
          <w:cols w:space="720"/>
        </w:sectPr>
      </w:pPr>
    </w:p>
    <w:p w:rsidR="00842E16" w:rsidRDefault="00842E16" w:rsidP="003A533F">
      <w:pPr>
        <w:spacing w:before="6" w:after="0" w:line="190" w:lineRule="exact"/>
        <w:rPr>
          <w:sz w:val="19"/>
          <w:szCs w:val="19"/>
        </w:rPr>
      </w:pPr>
    </w:p>
    <w:p w:rsidR="00842E16" w:rsidRDefault="00842E16" w:rsidP="003A533F">
      <w:pPr>
        <w:spacing w:after="0" w:line="240" w:lineRule="auto"/>
        <w:ind w:left="118" w:right="679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5. </w:t>
      </w:r>
      <w:r>
        <w:rPr>
          <w:rFonts w:ascii="Verdana" w:hAnsi="Verdana" w:cs="Verdana"/>
          <w:b/>
          <w:bCs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Definit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hAnsi="Verdana" w:cs="Verdana"/>
          <w:b/>
          <w:bCs/>
          <w:sz w:val="20"/>
          <w:szCs w:val="20"/>
        </w:rPr>
        <w:t>ons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>
      <w:pPr>
        <w:spacing w:after="0" w:line="360" w:lineRule="auto"/>
        <w:ind w:left="118" w:right="420"/>
        <w:jc w:val="both"/>
        <w:rPr>
          <w:rFonts w:ascii="Verdana" w:hAnsi="Verdana" w:cs="Verdana"/>
          <w:sz w:val="20"/>
          <w:szCs w:val="20"/>
        </w:rPr>
      </w:pPr>
    </w:p>
    <w:p w:rsidR="00842E16" w:rsidRDefault="00842E16">
      <w:pPr>
        <w:spacing w:after="0" w:line="360" w:lineRule="auto"/>
        <w:ind w:left="118" w:right="4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5.1.</w:t>
      </w:r>
      <w:r>
        <w:rPr>
          <w:rFonts w:ascii="Verdana" w:hAnsi="Verdana" w:cs="Verdana"/>
          <w:sz w:val="20"/>
          <w:szCs w:val="20"/>
        </w:rPr>
        <w:tab/>
        <w:t xml:space="preserve">Total carbon – </w:t>
      </w:r>
      <w:r w:rsidRPr="00A556E7">
        <w:rPr>
          <w:rFonts w:ascii="Verdana" w:hAnsi="Verdana" w:cs="Verdana"/>
          <w:sz w:val="20"/>
          <w:szCs w:val="20"/>
        </w:rPr>
        <w:t>TC</w:t>
      </w:r>
      <w:r>
        <w:rPr>
          <w:rFonts w:ascii="Verdana" w:hAnsi="Verdana" w:cs="Verdana"/>
          <w:sz w:val="20"/>
          <w:szCs w:val="20"/>
        </w:rPr>
        <w:t>: T</w:t>
      </w:r>
      <w:r w:rsidRPr="00A556E7">
        <w:rPr>
          <w:rFonts w:ascii="Verdana" w:hAnsi="Verdana" w:cs="Verdana"/>
          <w:sz w:val="20"/>
          <w:szCs w:val="20"/>
        </w:rPr>
        <w:t>otal quantity of carbon atoms in a</w:t>
      </w:r>
      <w:r>
        <w:rPr>
          <w:rFonts w:ascii="Verdana" w:hAnsi="Verdana" w:cs="Verdana"/>
          <w:sz w:val="20"/>
          <w:szCs w:val="20"/>
        </w:rPr>
        <w:t xml:space="preserve">n ambient aerosol filter </w:t>
      </w:r>
      <w:r w:rsidRPr="00A556E7">
        <w:rPr>
          <w:rFonts w:ascii="Verdana" w:hAnsi="Verdana" w:cs="Verdana"/>
          <w:sz w:val="20"/>
          <w:szCs w:val="20"/>
        </w:rPr>
        <w:t xml:space="preserve">sample, whatever the constituent it belongs to. This includes EC, OC </w:t>
      </w:r>
    </w:p>
    <w:p w:rsidR="00842E16" w:rsidRDefault="00842E16">
      <w:pPr>
        <w:spacing w:after="0" w:line="360" w:lineRule="auto"/>
        <w:ind w:left="118" w:right="420"/>
        <w:jc w:val="both"/>
        <w:rPr>
          <w:rFonts w:ascii="Verdana" w:hAnsi="Verdana" w:cs="Verdana"/>
          <w:sz w:val="20"/>
          <w:szCs w:val="20"/>
        </w:rPr>
      </w:pPr>
      <w:proofErr w:type="gramStart"/>
      <w:r w:rsidRPr="00A556E7">
        <w:rPr>
          <w:rFonts w:ascii="Verdana" w:hAnsi="Verdana" w:cs="Verdana"/>
          <w:sz w:val="20"/>
          <w:szCs w:val="20"/>
        </w:rPr>
        <w:t>and</w:t>
      </w:r>
      <w:proofErr w:type="gramEnd"/>
      <w:r w:rsidRPr="00A556E7">
        <w:rPr>
          <w:rFonts w:ascii="Verdana" w:hAnsi="Verdana" w:cs="Verdana"/>
          <w:sz w:val="20"/>
          <w:szCs w:val="20"/>
        </w:rPr>
        <w:t xml:space="preserve"> IC</w:t>
      </w:r>
      <w:r>
        <w:rPr>
          <w:rFonts w:ascii="Verdana" w:hAnsi="Verdana" w:cs="Verdana"/>
          <w:sz w:val="20"/>
          <w:szCs w:val="20"/>
        </w:rPr>
        <w:t>.</w:t>
      </w:r>
    </w:p>
    <w:p w:rsidR="00842E16" w:rsidRDefault="00842E16">
      <w:pPr>
        <w:spacing w:after="0" w:line="360" w:lineRule="auto"/>
        <w:ind w:left="118" w:right="4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</w:t>
      </w:r>
      <w:r w:rsidR="002E5C9D">
        <w:rPr>
          <w:rFonts w:ascii="Verdana" w:hAnsi="Verdana" w:cs="Verdana"/>
          <w:sz w:val="20"/>
          <w:szCs w:val="20"/>
        </w:rPr>
        <w:t>2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  <w:t>Elemental carbon – EC: F</w:t>
      </w:r>
      <w:r w:rsidRPr="00A556E7">
        <w:rPr>
          <w:rFonts w:ascii="Verdana" w:hAnsi="Verdana" w:cs="Verdana"/>
          <w:sz w:val="20"/>
          <w:szCs w:val="20"/>
        </w:rPr>
        <w:t>raction of the non-IC total carbon in a</w:t>
      </w:r>
      <w:r>
        <w:rPr>
          <w:rFonts w:ascii="Verdana" w:hAnsi="Verdana" w:cs="Verdana"/>
          <w:sz w:val="20"/>
          <w:szCs w:val="20"/>
        </w:rPr>
        <w:t xml:space="preserve">n ambient aerosol filter </w:t>
      </w:r>
      <w:r w:rsidRPr="00A556E7">
        <w:rPr>
          <w:rFonts w:ascii="Verdana" w:hAnsi="Verdana" w:cs="Verdana"/>
          <w:sz w:val="20"/>
          <w:szCs w:val="20"/>
        </w:rPr>
        <w:t>sample, characterized by its non-volatility according to a specified</w:t>
      </w:r>
      <w:r>
        <w:rPr>
          <w:rFonts w:ascii="Verdana" w:hAnsi="Verdana" w:cs="Verdana"/>
          <w:sz w:val="20"/>
          <w:szCs w:val="20"/>
        </w:rPr>
        <w:t xml:space="preserve"> thermal-</w:t>
      </w:r>
      <w:r w:rsidRPr="00A556E7">
        <w:rPr>
          <w:rFonts w:ascii="Verdana" w:hAnsi="Verdana" w:cs="Verdana"/>
          <w:sz w:val="20"/>
          <w:szCs w:val="20"/>
        </w:rPr>
        <w:t>optical protocol. EC evolves from the sample by oxidation only</w:t>
      </w:r>
      <w:r w:rsidR="004E61E7"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 xml:space="preserve"> </w:t>
      </w:r>
    </w:p>
    <w:p w:rsidR="002E5C9D" w:rsidRDefault="002E5C9D" w:rsidP="002E5C9D">
      <w:pPr>
        <w:numPr>
          <w:ins w:id="0" w:author="putaud" w:date="2012-10-22T17:36:00Z"/>
        </w:numPr>
        <w:spacing w:after="0" w:line="360" w:lineRule="auto"/>
        <w:ind w:left="118" w:right="4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5.3.</w:t>
      </w:r>
      <w:r>
        <w:rPr>
          <w:rFonts w:ascii="Verdana" w:hAnsi="Verdana" w:cs="Verdana"/>
          <w:sz w:val="20"/>
          <w:szCs w:val="20"/>
        </w:rPr>
        <w:tab/>
        <w:t>Organic carbon – OC: F</w:t>
      </w:r>
      <w:r w:rsidRPr="00A556E7">
        <w:rPr>
          <w:rFonts w:ascii="Verdana" w:hAnsi="Verdana" w:cs="Verdana"/>
          <w:sz w:val="20"/>
          <w:szCs w:val="20"/>
        </w:rPr>
        <w:t>raction of the non-IC total carbon in a</w:t>
      </w:r>
      <w:r>
        <w:rPr>
          <w:rFonts w:ascii="Verdana" w:hAnsi="Verdana" w:cs="Verdana"/>
          <w:sz w:val="20"/>
          <w:szCs w:val="20"/>
        </w:rPr>
        <w:t xml:space="preserve">n ambient aerosol filter </w:t>
      </w:r>
      <w:r w:rsidRPr="00A556E7">
        <w:rPr>
          <w:rFonts w:ascii="Verdana" w:hAnsi="Verdana" w:cs="Verdana"/>
          <w:sz w:val="20"/>
          <w:szCs w:val="20"/>
        </w:rPr>
        <w:t xml:space="preserve">sample </w:t>
      </w:r>
      <w:r>
        <w:rPr>
          <w:rFonts w:ascii="Verdana" w:hAnsi="Verdana" w:cs="Verdana"/>
          <w:sz w:val="20"/>
          <w:szCs w:val="20"/>
        </w:rPr>
        <w:t>which is not EC.</w:t>
      </w:r>
    </w:p>
    <w:p w:rsidR="00842E16" w:rsidRDefault="00842E16">
      <w:pPr>
        <w:spacing w:after="0" w:line="360" w:lineRule="auto"/>
        <w:ind w:left="118" w:right="4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5.4.</w:t>
      </w:r>
      <w:r>
        <w:rPr>
          <w:rFonts w:ascii="Verdana" w:hAnsi="Verdana" w:cs="Verdana"/>
          <w:sz w:val="20"/>
          <w:szCs w:val="20"/>
        </w:rPr>
        <w:tab/>
        <w:t>Inorganic carbon – IC: F</w:t>
      </w:r>
      <w:r w:rsidRPr="00A556E7">
        <w:rPr>
          <w:rFonts w:ascii="Verdana" w:hAnsi="Verdana" w:cs="Verdana"/>
          <w:sz w:val="20"/>
          <w:szCs w:val="20"/>
        </w:rPr>
        <w:t>raction of carbon belonging to mineral species, including carbonates and other molecules</w:t>
      </w:r>
      <w:r w:rsidR="002E5C9D">
        <w:rPr>
          <w:rFonts w:ascii="Verdana" w:hAnsi="Verdana" w:cs="Verdana"/>
          <w:sz w:val="20"/>
          <w:szCs w:val="20"/>
        </w:rPr>
        <w:t xml:space="preserve"> (e.g. carbides)</w:t>
      </w:r>
      <w:r w:rsidR="004E61E7">
        <w:rPr>
          <w:rFonts w:ascii="Verdana" w:hAnsi="Verdana" w:cs="Verdana"/>
          <w:sz w:val="20"/>
          <w:szCs w:val="20"/>
        </w:rPr>
        <w:t>.</w:t>
      </w:r>
    </w:p>
    <w:p w:rsidR="00842E16" w:rsidRDefault="00842E16">
      <w:pPr>
        <w:spacing w:after="0" w:line="360" w:lineRule="auto"/>
        <w:ind w:left="118" w:right="4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5.5.</w:t>
      </w:r>
      <w:r w:rsidRPr="00731E77">
        <w:t xml:space="preserve"> </w:t>
      </w:r>
      <w:r>
        <w:tab/>
      </w:r>
      <w:r>
        <w:rPr>
          <w:rFonts w:ascii="Verdana" w:hAnsi="Verdana" w:cs="Verdana"/>
          <w:sz w:val="20"/>
          <w:szCs w:val="20"/>
        </w:rPr>
        <w:t>C</w:t>
      </w:r>
      <w:r w:rsidRPr="00731E77">
        <w:rPr>
          <w:rFonts w:ascii="Verdana" w:hAnsi="Verdana" w:cs="Verdana"/>
          <w:sz w:val="20"/>
          <w:szCs w:val="20"/>
        </w:rPr>
        <w:t xml:space="preserve">arbonate carbon </w:t>
      </w:r>
      <w:r>
        <w:rPr>
          <w:rFonts w:ascii="Verdana" w:hAnsi="Verdana" w:cs="Verdana"/>
          <w:sz w:val="20"/>
          <w:szCs w:val="20"/>
        </w:rPr>
        <w:t xml:space="preserve">– </w:t>
      </w:r>
      <w:r w:rsidRPr="00731E77">
        <w:rPr>
          <w:rFonts w:ascii="Verdana" w:hAnsi="Verdana" w:cs="Verdana"/>
          <w:sz w:val="20"/>
          <w:szCs w:val="20"/>
        </w:rPr>
        <w:t>CC</w:t>
      </w:r>
      <w:r>
        <w:rPr>
          <w:rFonts w:ascii="Verdana" w:hAnsi="Verdana" w:cs="Verdana"/>
          <w:sz w:val="20"/>
          <w:szCs w:val="20"/>
        </w:rPr>
        <w:t>:</w:t>
      </w:r>
      <w:r w:rsidRPr="00731E77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</w:t>
      </w:r>
      <w:r w:rsidRPr="00731E77">
        <w:rPr>
          <w:rFonts w:ascii="Verdana" w:hAnsi="Verdana" w:cs="Verdana"/>
          <w:sz w:val="20"/>
          <w:szCs w:val="20"/>
        </w:rPr>
        <w:t>raction of carbon belonging to a carbonate group.</w:t>
      </w:r>
      <w:r>
        <w:rPr>
          <w:rFonts w:ascii="Verdana" w:hAnsi="Verdana" w:cs="Verdana"/>
          <w:sz w:val="20"/>
          <w:szCs w:val="20"/>
        </w:rPr>
        <w:t xml:space="preserve"> C</w:t>
      </w:r>
      <w:r w:rsidRPr="00731E77">
        <w:rPr>
          <w:rFonts w:ascii="Verdana" w:hAnsi="Verdana" w:cs="Verdana"/>
          <w:sz w:val="20"/>
          <w:szCs w:val="20"/>
        </w:rPr>
        <w:t>arbonate carbon (mainly CaCO</w:t>
      </w:r>
      <w:r w:rsidRPr="00237EEB">
        <w:rPr>
          <w:rFonts w:ascii="Verdana" w:hAnsi="Verdana" w:cs="Verdana"/>
          <w:sz w:val="20"/>
          <w:szCs w:val="20"/>
          <w:vertAlign w:val="subscript"/>
        </w:rPr>
        <w:t>3</w:t>
      </w:r>
      <w:r w:rsidRPr="00731E77">
        <w:rPr>
          <w:rFonts w:ascii="Verdana" w:hAnsi="Verdana" w:cs="Verdana"/>
          <w:sz w:val="20"/>
          <w:szCs w:val="20"/>
        </w:rPr>
        <w:t xml:space="preserve"> and MgCO</w:t>
      </w:r>
      <w:r w:rsidRPr="00EE562B">
        <w:rPr>
          <w:rFonts w:ascii="Verdana" w:hAnsi="Verdana" w:cs="Verdana"/>
          <w:sz w:val="20"/>
          <w:szCs w:val="20"/>
          <w:vertAlign w:val="subscript"/>
        </w:rPr>
        <w:t>3</w:t>
      </w:r>
      <w:r w:rsidRPr="00731E77">
        <w:rPr>
          <w:rFonts w:ascii="Verdana" w:hAnsi="Verdana" w:cs="Verdana"/>
          <w:sz w:val="20"/>
          <w:szCs w:val="20"/>
        </w:rPr>
        <w:t>) is viewed as the only inorganic carbon fraction being released within the temperature range used in thermal protocols.</w:t>
      </w:r>
      <w:r>
        <w:rPr>
          <w:rFonts w:ascii="Verdana" w:hAnsi="Verdana" w:cs="Verdana"/>
          <w:sz w:val="20"/>
          <w:szCs w:val="20"/>
        </w:rPr>
        <w:tab/>
      </w:r>
    </w:p>
    <w:p w:rsidR="00842E16" w:rsidRDefault="00842E16">
      <w:pPr>
        <w:spacing w:after="0" w:line="360" w:lineRule="auto"/>
        <w:ind w:left="118" w:right="420"/>
        <w:jc w:val="both"/>
        <w:rPr>
          <w:rFonts w:ascii="Verdana" w:hAnsi="Verdana" w:cs="Verdana"/>
          <w:spacing w:val="-1"/>
          <w:sz w:val="20"/>
          <w:szCs w:val="20"/>
        </w:rPr>
      </w:pPr>
      <w:r>
        <w:rPr>
          <w:rFonts w:ascii="Verdana" w:hAnsi="Verdana" w:cs="Verdana"/>
          <w:spacing w:val="-1"/>
          <w:sz w:val="20"/>
          <w:szCs w:val="20"/>
        </w:rPr>
        <w:t>5.6.</w:t>
      </w:r>
      <w:r>
        <w:rPr>
          <w:rFonts w:ascii="Verdana" w:hAnsi="Verdana" w:cs="Verdana"/>
          <w:spacing w:val="-1"/>
          <w:sz w:val="20"/>
          <w:szCs w:val="20"/>
        </w:rPr>
        <w:tab/>
      </w:r>
      <w:proofErr w:type="spellStart"/>
      <w:r>
        <w:rPr>
          <w:rFonts w:ascii="Verdana" w:hAnsi="Verdana" w:cs="Verdana"/>
          <w:spacing w:val="-1"/>
          <w:sz w:val="20"/>
          <w:szCs w:val="20"/>
        </w:rPr>
        <w:t>Pyrolytic</w:t>
      </w:r>
      <w:proofErr w:type="spellEnd"/>
      <w:r>
        <w:rPr>
          <w:rFonts w:ascii="Verdana" w:hAnsi="Verdana" w:cs="Verdana"/>
          <w:spacing w:val="-1"/>
          <w:sz w:val="20"/>
          <w:szCs w:val="20"/>
        </w:rPr>
        <w:t xml:space="preserve"> Carbon – PC: </w:t>
      </w:r>
      <w:r w:rsidRPr="00731E77">
        <w:rPr>
          <w:rFonts w:ascii="Verdana" w:hAnsi="Verdana" w:cs="Verdana"/>
          <w:spacing w:val="-1"/>
          <w:sz w:val="20"/>
          <w:szCs w:val="20"/>
        </w:rPr>
        <w:t xml:space="preserve">Light absorbing carbon formed by incomplete combustion </w:t>
      </w:r>
      <w:r w:rsidR="002E5C9D">
        <w:rPr>
          <w:rFonts w:ascii="Verdana" w:hAnsi="Verdana" w:cs="Verdana"/>
          <w:spacing w:val="-1"/>
          <w:sz w:val="20"/>
          <w:szCs w:val="20"/>
        </w:rPr>
        <w:t xml:space="preserve">(pyrolysis) </w:t>
      </w:r>
      <w:r w:rsidRPr="00731E77">
        <w:rPr>
          <w:rFonts w:ascii="Verdana" w:hAnsi="Verdana" w:cs="Verdana"/>
          <w:spacing w:val="-1"/>
          <w:sz w:val="20"/>
          <w:szCs w:val="20"/>
        </w:rPr>
        <w:t xml:space="preserve">of OC during the Helium mode of the analysis. </w:t>
      </w:r>
    </w:p>
    <w:p w:rsidR="00842E16" w:rsidRDefault="00842E16">
      <w:pPr>
        <w:spacing w:after="0" w:line="360" w:lineRule="auto"/>
        <w:ind w:left="118" w:right="420"/>
        <w:jc w:val="both"/>
        <w:rPr>
          <w:rFonts w:ascii="Verdana" w:hAnsi="Verdana" w:cs="Verdana"/>
          <w:sz w:val="20"/>
          <w:szCs w:val="20"/>
        </w:rPr>
      </w:pPr>
      <w:r w:rsidRPr="00731E77">
        <w:rPr>
          <w:rFonts w:ascii="Verdana" w:hAnsi="Verdana" w:cs="Verdana"/>
          <w:spacing w:val="-1"/>
          <w:sz w:val="20"/>
          <w:szCs w:val="20"/>
        </w:rPr>
        <w:t>5.7.</w:t>
      </w:r>
      <w:r w:rsidRPr="00731E77">
        <w:rPr>
          <w:rFonts w:ascii="Verdana" w:hAnsi="Verdana" w:cs="Verdana"/>
          <w:spacing w:val="-1"/>
          <w:sz w:val="20"/>
          <w:szCs w:val="20"/>
        </w:rPr>
        <w:tab/>
        <w:t>A</w:t>
      </w:r>
      <w:r w:rsidRPr="00731E77">
        <w:rPr>
          <w:rFonts w:ascii="Verdana" w:hAnsi="Verdana" w:cs="Verdana"/>
          <w:sz w:val="20"/>
          <w:szCs w:val="20"/>
        </w:rPr>
        <w:t>nnealed:</w:t>
      </w:r>
      <w:r w:rsidRPr="00731E77">
        <w:rPr>
          <w:rFonts w:ascii="Verdana" w:hAnsi="Verdana" w:cs="Verdana"/>
          <w:spacing w:val="-7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subm</w:t>
      </w:r>
      <w:r w:rsidRPr="00237EEB">
        <w:rPr>
          <w:rFonts w:ascii="Verdana" w:hAnsi="Verdana" w:cs="Verdana"/>
          <w:spacing w:val="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tted</w:t>
      </w:r>
      <w:r w:rsidRPr="00237EEB">
        <w:rPr>
          <w:rFonts w:ascii="Verdana" w:hAnsi="Verdana" w:cs="Verdana"/>
          <w:spacing w:val="-9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to</w:t>
      </w:r>
      <w:r w:rsidRPr="00237EEB">
        <w:rPr>
          <w:rFonts w:ascii="Verdana" w:hAnsi="Verdana" w:cs="Verdana"/>
          <w:spacing w:val="-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heat</w:t>
      </w:r>
      <w:r w:rsidRPr="00237EEB">
        <w:rPr>
          <w:rFonts w:ascii="Verdana" w:hAnsi="Verdana" w:cs="Verdana"/>
          <w:spacing w:val="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ng</w:t>
      </w:r>
      <w:r w:rsidRPr="00237EEB">
        <w:rPr>
          <w:rFonts w:ascii="Verdana" w:hAnsi="Verdana" w:cs="Verdana"/>
          <w:spacing w:val="-6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at</w:t>
      </w:r>
      <w:r w:rsidRPr="00237EEB">
        <w:rPr>
          <w:rFonts w:ascii="Verdana" w:hAnsi="Verdana" w:cs="Verdana"/>
          <w:spacing w:val="-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h</w:t>
      </w:r>
      <w:r w:rsidRPr="00237EEB">
        <w:rPr>
          <w:rFonts w:ascii="Verdana" w:hAnsi="Verdana" w:cs="Verdana"/>
          <w:spacing w:val="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gh</w:t>
      </w:r>
      <w:r w:rsidRPr="00237EEB">
        <w:rPr>
          <w:rFonts w:ascii="Verdana" w:hAnsi="Verdana" w:cs="Verdana"/>
          <w:spacing w:val="-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temperature</w:t>
      </w:r>
      <w:r w:rsidRPr="00237EEB">
        <w:rPr>
          <w:rFonts w:ascii="Verdana" w:hAnsi="Verdana" w:cs="Verdana"/>
          <w:spacing w:val="-1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 xml:space="preserve">(&gt; </w:t>
      </w:r>
      <w:r w:rsidRPr="00237EEB">
        <w:rPr>
          <w:rFonts w:ascii="Verdana" w:hAnsi="Verdana" w:cs="Verdana"/>
          <w:spacing w:val="1"/>
          <w:sz w:val="20"/>
          <w:szCs w:val="20"/>
        </w:rPr>
        <w:t>8</w:t>
      </w:r>
      <w:r w:rsidRPr="00237EEB">
        <w:rPr>
          <w:rFonts w:ascii="Verdana" w:hAnsi="Verdana" w:cs="Verdana"/>
          <w:sz w:val="20"/>
          <w:szCs w:val="20"/>
        </w:rPr>
        <w:t>00</w:t>
      </w:r>
      <w:r w:rsidRPr="00237EEB">
        <w:rPr>
          <w:rFonts w:ascii="Verdana" w:hAnsi="Verdana" w:cs="Verdana"/>
          <w:spacing w:val="-3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°C) and</w:t>
      </w:r>
      <w:r w:rsidRPr="00237EEB">
        <w:rPr>
          <w:rFonts w:ascii="Verdana" w:hAnsi="Verdana" w:cs="Verdana"/>
          <w:spacing w:val="-3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s</w:t>
      </w:r>
      <w:r w:rsidRPr="00237EEB">
        <w:rPr>
          <w:rFonts w:ascii="Verdana" w:hAnsi="Verdana" w:cs="Verdana"/>
          <w:spacing w:val="1"/>
          <w:sz w:val="20"/>
          <w:szCs w:val="20"/>
        </w:rPr>
        <w:t>l</w:t>
      </w:r>
      <w:r w:rsidRPr="00237EEB">
        <w:rPr>
          <w:rFonts w:ascii="Verdana" w:hAnsi="Verdana" w:cs="Verdana"/>
          <w:sz w:val="20"/>
          <w:szCs w:val="20"/>
        </w:rPr>
        <w:t>ow cool</w:t>
      </w:r>
      <w:r w:rsidRPr="00237EEB">
        <w:rPr>
          <w:rFonts w:ascii="Verdana" w:hAnsi="Verdana" w:cs="Verdana"/>
          <w:spacing w:val="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ng</w:t>
      </w:r>
      <w:r w:rsidR="002E5C9D">
        <w:rPr>
          <w:rFonts w:ascii="Verdana" w:hAnsi="Verdana" w:cs="Verdana"/>
          <w:sz w:val="20"/>
          <w:szCs w:val="20"/>
        </w:rPr>
        <w:t>.</w:t>
      </w:r>
    </w:p>
    <w:p w:rsidR="00842E16" w:rsidRDefault="00842E16">
      <w:pPr>
        <w:spacing w:after="0" w:line="360" w:lineRule="auto"/>
        <w:ind w:left="118" w:right="420"/>
        <w:jc w:val="both"/>
        <w:rPr>
          <w:rFonts w:ascii="Verdana" w:hAnsi="Verdana" w:cs="Verdana"/>
          <w:sz w:val="20"/>
          <w:szCs w:val="20"/>
        </w:rPr>
      </w:pPr>
      <w:r w:rsidRPr="00731E77">
        <w:rPr>
          <w:rFonts w:ascii="Verdana" w:hAnsi="Verdana" w:cs="Verdana"/>
          <w:sz w:val="20"/>
          <w:szCs w:val="20"/>
        </w:rPr>
        <w:t>5.8</w:t>
      </w:r>
      <w:r w:rsidRPr="00237EEB">
        <w:rPr>
          <w:rFonts w:ascii="Verdana" w:hAnsi="Verdana" w:cs="Verdana"/>
          <w:sz w:val="20"/>
          <w:szCs w:val="20"/>
        </w:rPr>
        <w:t xml:space="preserve"> </w:t>
      </w:r>
      <w:r w:rsidRPr="008E6864">
        <w:rPr>
          <w:rFonts w:ascii="Verdana" w:hAnsi="Verdana" w:cs="Verdana"/>
          <w:sz w:val="20"/>
          <w:szCs w:val="20"/>
        </w:rPr>
        <w:tab/>
      </w:r>
      <w:r w:rsidRPr="00237EEB">
        <w:rPr>
          <w:rFonts w:ascii="Verdana" w:hAnsi="Verdana" w:cs="Verdana"/>
          <w:sz w:val="20"/>
          <w:szCs w:val="20"/>
        </w:rPr>
        <w:t>Charr</w:t>
      </w:r>
      <w:r w:rsidRPr="00237EEB">
        <w:rPr>
          <w:rFonts w:ascii="Verdana" w:hAnsi="Verdana" w:cs="Verdana"/>
          <w:spacing w:val="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n</w:t>
      </w:r>
      <w:r w:rsidRPr="00237EEB">
        <w:rPr>
          <w:rFonts w:ascii="Verdana" w:hAnsi="Verdana" w:cs="Verdana"/>
          <w:spacing w:val="-2"/>
          <w:sz w:val="20"/>
          <w:szCs w:val="20"/>
        </w:rPr>
        <w:t>g</w:t>
      </w:r>
      <w:r w:rsidRPr="00237EEB">
        <w:rPr>
          <w:rFonts w:ascii="Verdana" w:hAnsi="Verdana" w:cs="Verdana"/>
          <w:sz w:val="20"/>
          <w:szCs w:val="20"/>
        </w:rPr>
        <w:t>:</w:t>
      </w:r>
      <w:r w:rsidRPr="00237EEB">
        <w:rPr>
          <w:rFonts w:ascii="Verdana" w:hAnsi="Verdana" w:cs="Verdana"/>
          <w:spacing w:val="2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process</w:t>
      </w:r>
      <w:r w:rsidRPr="00237EEB">
        <w:rPr>
          <w:rFonts w:ascii="Verdana" w:hAnsi="Verdana" w:cs="Verdana"/>
          <w:spacing w:val="23"/>
          <w:sz w:val="20"/>
          <w:szCs w:val="20"/>
        </w:rPr>
        <w:t xml:space="preserve"> </w:t>
      </w:r>
      <w:r w:rsidRPr="00237EEB">
        <w:rPr>
          <w:rFonts w:ascii="Verdana" w:hAnsi="Verdana" w:cs="Verdana"/>
          <w:spacing w:val="1"/>
          <w:sz w:val="20"/>
          <w:szCs w:val="20"/>
        </w:rPr>
        <w:t>l</w:t>
      </w:r>
      <w:r w:rsidRPr="00237EEB">
        <w:rPr>
          <w:rFonts w:ascii="Verdana" w:hAnsi="Verdana" w:cs="Verdana"/>
          <w:sz w:val="20"/>
          <w:szCs w:val="20"/>
        </w:rPr>
        <w:t>ead</w:t>
      </w:r>
      <w:r w:rsidRPr="00237EEB">
        <w:rPr>
          <w:rFonts w:ascii="Verdana" w:hAnsi="Verdana" w:cs="Verdana"/>
          <w:spacing w:val="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ng</w:t>
      </w:r>
      <w:r w:rsidRPr="00237EEB">
        <w:rPr>
          <w:rFonts w:ascii="Verdana" w:hAnsi="Verdana" w:cs="Verdana"/>
          <w:spacing w:val="28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to</w:t>
      </w:r>
      <w:r w:rsidRPr="00237EEB">
        <w:rPr>
          <w:rFonts w:ascii="Verdana" w:hAnsi="Verdana" w:cs="Verdana"/>
          <w:spacing w:val="28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the</w:t>
      </w:r>
      <w:r w:rsidRPr="00237EEB">
        <w:rPr>
          <w:rFonts w:ascii="Verdana" w:hAnsi="Verdana" w:cs="Verdana"/>
          <w:spacing w:val="27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removal</w:t>
      </w:r>
      <w:r w:rsidRPr="00237EEB">
        <w:rPr>
          <w:rFonts w:ascii="Verdana" w:hAnsi="Verdana" w:cs="Verdana"/>
          <w:spacing w:val="24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of</w:t>
      </w:r>
      <w:r w:rsidRPr="00237EEB">
        <w:rPr>
          <w:rFonts w:ascii="Verdana" w:hAnsi="Verdana" w:cs="Verdana"/>
          <w:spacing w:val="28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H</w:t>
      </w:r>
      <w:r w:rsidRPr="00237EEB">
        <w:rPr>
          <w:rFonts w:ascii="Verdana" w:hAnsi="Verdana" w:cs="Verdana"/>
          <w:spacing w:val="30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and</w:t>
      </w:r>
      <w:r w:rsidRPr="00237EEB">
        <w:rPr>
          <w:rFonts w:ascii="Verdana" w:hAnsi="Verdana" w:cs="Verdana"/>
          <w:spacing w:val="27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O</w:t>
      </w:r>
      <w:r w:rsidRPr="00237EEB">
        <w:rPr>
          <w:rFonts w:ascii="Verdana" w:hAnsi="Verdana" w:cs="Verdana"/>
          <w:spacing w:val="30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from</w:t>
      </w:r>
      <w:r w:rsidRPr="00237EEB">
        <w:rPr>
          <w:rFonts w:ascii="Verdana" w:hAnsi="Verdana" w:cs="Verdana"/>
          <w:spacing w:val="25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organ</w:t>
      </w:r>
      <w:r w:rsidRPr="00237EEB">
        <w:rPr>
          <w:rFonts w:ascii="Verdana" w:hAnsi="Verdana" w:cs="Verdana"/>
          <w:spacing w:val="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c</w:t>
      </w:r>
      <w:r w:rsidRPr="00237EEB">
        <w:rPr>
          <w:rFonts w:ascii="Verdana" w:hAnsi="Verdana" w:cs="Verdana"/>
          <w:spacing w:val="23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ma</w:t>
      </w:r>
      <w:r w:rsidRPr="00237EEB">
        <w:rPr>
          <w:rFonts w:ascii="Verdana" w:hAnsi="Verdana" w:cs="Verdana"/>
          <w:spacing w:val="-1"/>
          <w:sz w:val="20"/>
          <w:szCs w:val="20"/>
        </w:rPr>
        <w:t>t</w:t>
      </w:r>
      <w:r w:rsidRPr="00237EEB">
        <w:rPr>
          <w:rFonts w:ascii="Verdana" w:hAnsi="Verdana" w:cs="Verdana"/>
          <w:sz w:val="20"/>
          <w:szCs w:val="20"/>
        </w:rPr>
        <w:t>er</w:t>
      </w:r>
      <w:r w:rsidRPr="00237EEB">
        <w:rPr>
          <w:rFonts w:ascii="Verdana" w:hAnsi="Verdana" w:cs="Verdana"/>
          <w:spacing w:val="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a</w:t>
      </w:r>
      <w:r w:rsidRPr="00237EEB">
        <w:rPr>
          <w:rFonts w:ascii="Verdana" w:hAnsi="Verdana" w:cs="Verdana"/>
          <w:spacing w:val="1"/>
          <w:sz w:val="20"/>
          <w:szCs w:val="20"/>
        </w:rPr>
        <w:t>l</w:t>
      </w:r>
      <w:r w:rsidRPr="00237EEB">
        <w:rPr>
          <w:rFonts w:ascii="Verdana" w:hAnsi="Verdana" w:cs="Verdana"/>
          <w:sz w:val="20"/>
          <w:szCs w:val="20"/>
        </w:rPr>
        <w:t>s</w:t>
      </w:r>
      <w:r w:rsidRPr="00237EEB">
        <w:rPr>
          <w:rFonts w:ascii="Verdana" w:hAnsi="Verdana" w:cs="Verdana"/>
          <w:spacing w:val="23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by</w:t>
      </w:r>
      <w:r w:rsidRPr="00237EEB">
        <w:rPr>
          <w:rFonts w:ascii="Verdana" w:hAnsi="Verdana" w:cs="Verdana"/>
          <w:spacing w:val="28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the act</w:t>
      </w:r>
      <w:r w:rsidRPr="00237EEB">
        <w:rPr>
          <w:rFonts w:ascii="Verdana" w:hAnsi="Verdana" w:cs="Verdana"/>
          <w:spacing w:val="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on</w:t>
      </w:r>
      <w:r w:rsidRPr="00237EEB">
        <w:rPr>
          <w:rFonts w:ascii="Verdana" w:hAnsi="Verdana" w:cs="Verdana"/>
          <w:spacing w:val="-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of</w:t>
      </w:r>
      <w:r w:rsidRPr="00237EEB">
        <w:rPr>
          <w:rFonts w:ascii="Verdana" w:hAnsi="Verdana" w:cs="Verdana"/>
          <w:spacing w:val="-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he</w:t>
      </w:r>
      <w:r w:rsidRPr="00237EEB">
        <w:rPr>
          <w:rFonts w:ascii="Verdana" w:hAnsi="Verdana" w:cs="Verdana"/>
          <w:spacing w:val="-1"/>
          <w:sz w:val="20"/>
          <w:szCs w:val="20"/>
        </w:rPr>
        <w:t>a</w:t>
      </w:r>
      <w:r w:rsidRPr="00237EEB"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 and producing light absorbing carbon</w:t>
      </w:r>
      <w:r w:rsidR="002E5C9D">
        <w:rPr>
          <w:rFonts w:ascii="Verdana" w:hAnsi="Verdana" w:cs="Verdana"/>
          <w:sz w:val="20"/>
          <w:szCs w:val="20"/>
        </w:rPr>
        <w:t xml:space="preserve"> (char</w:t>
      </w:r>
      <w:proofErr w:type="gramStart"/>
      <w:r w:rsidR="002E5C9D"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.</w:t>
      </w:r>
      <w:proofErr w:type="gramEnd"/>
    </w:p>
    <w:p w:rsidR="00842E16" w:rsidRDefault="00842E16">
      <w:pPr>
        <w:spacing w:after="0" w:line="360" w:lineRule="auto"/>
        <w:ind w:left="118" w:right="4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5.9.</w:t>
      </w:r>
      <w:r w:rsidRPr="003963C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  <w:t>F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D: F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 xml:space="preserve">ame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on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zation detector</w:t>
      </w:r>
    </w:p>
    <w:p w:rsidR="00842E16" w:rsidRDefault="00842E16">
      <w:pPr>
        <w:spacing w:after="0" w:line="360" w:lineRule="auto"/>
        <w:ind w:left="118" w:right="4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5.10. </w:t>
      </w:r>
      <w:r>
        <w:rPr>
          <w:rFonts w:ascii="Verdana" w:hAnsi="Verdana" w:cs="Verdana"/>
          <w:sz w:val="20"/>
          <w:szCs w:val="20"/>
        </w:rPr>
        <w:tab/>
        <w:t>U</w:t>
      </w:r>
      <w:r>
        <w:rPr>
          <w:rFonts w:ascii="Verdana" w:hAnsi="Verdana" w:cs="Verdana"/>
          <w:spacing w:val="-2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 xml:space="preserve">P: </w:t>
      </w:r>
      <w:r>
        <w:rPr>
          <w:rFonts w:ascii="Verdana" w:hAnsi="Verdana" w:cs="Verdana"/>
          <w:spacing w:val="-1"/>
          <w:sz w:val="20"/>
          <w:szCs w:val="20"/>
        </w:rPr>
        <w:t>Ul</w:t>
      </w:r>
      <w:r>
        <w:rPr>
          <w:rFonts w:ascii="Verdana" w:hAnsi="Verdana" w:cs="Verdana"/>
          <w:sz w:val="20"/>
          <w:szCs w:val="20"/>
        </w:rPr>
        <w:t>tra High Pur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ty (better than 99.9</w:t>
      </w:r>
      <w:r>
        <w:rPr>
          <w:rFonts w:ascii="Verdana" w:hAnsi="Verdana" w:cs="Verdana"/>
          <w:spacing w:val="-1"/>
          <w:sz w:val="20"/>
          <w:szCs w:val="20"/>
        </w:rPr>
        <w:t>9</w:t>
      </w:r>
      <w:r>
        <w:rPr>
          <w:rFonts w:ascii="Verdana" w:hAnsi="Verdana" w:cs="Verdana"/>
          <w:sz w:val="20"/>
          <w:szCs w:val="20"/>
        </w:rPr>
        <w:t>9%)</w:t>
      </w:r>
    </w:p>
    <w:p w:rsidR="00842E16" w:rsidRDefault="00842E16" w:rsidP="003A533F">
      <w:pPr>
        <w:spacing w:before="1" w:after="0" w:line="220" w:lineRule="exact"/>
      </w:pPr>
    </w:p>
    <w:p w:rsidR="00842E16" w:rsidRDefault="00842E16" w:rsidP="003A533F">
      <w:pPr>
        <w:spacing w:after="0" w:line="240" w:lineRule="auto"/>
        <w:ind w:left="118" w:right="540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6. Equ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hAnsi="Verdana" w:cs="Verdana"/>
          <w:b/>
          <w:bCs/>
          <w:sz w:val="20"/>
          <w:szCs w:val="20"/>
        </w:rPr>
        <w:t xml:space="preserve">pment and 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su</w:t>
      </w:r>
      <w:r>
        <w:rPr>
          <w:rFonts w:ascii="Verdana" w:hAnsi="Verdana" w:cs="Verdana"/>
          <w:b/>
          <w:bCs/>
          <w:sz w:val="20"/>
          <w:szCs w:val="20"/>
        </w:rPr>
        <w:t>pplies</w:t>
      </w:r>
    </w:p>
    <w:p w:rsidR="00842E16" w:rsidRDefault="00842E16" w:rsidP="003A533F">
      <w:pPr>
        <w:spacing w:before="3" w:after="0" w:line="220" w:lineRule="exact"/>
      </w:pPr>
    </w:p>
    <w:p w:rsidR="00842E16" w:rsidRDefault="00842E16" w:rsidP="003A533F">
      <w:pPr>
        <w:spacing w:after="0" w:line="240" w:lineRule="auto"/>
        <w:ind w:left="118" w:right="683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i/>
          <w:sz w:val="20"/>
          <w:szCs w:val="20"/>
        </w:rPr>
        <w:t xml:space="preserve">6.1. </w:t>
      </w:r>
      <w:r>
        <w:rPr>
          <w:rFonts w:ascii="Verdana" w:hAnsi="Verdana" w:cs="Verdana"/>
          <w:b/>
          <w:bCs/>
          <w:i/>
          <w:spacing w:val="-1"/>
          <w:sz w:val="20"/>
          <w:szCs w:val="20"/>
        </w:rPr>
        <w:t>Sa</w:t>
      </w:r>
      <w:r>
        <w:rPr>
          <w:rFonts w:ascii="Verdana" w:hAnsi="Verdana" w:cs="Verdana"/>
          <w:b/>
          <w:bCs/>
          <w:i/>
          <w:sz w:val="20"/>
          <w:szCs w:val="20"/>
        </w:rPr>
        <w:t>mp</w:t>
      </w:r>
      <w:r>
        <w:rPr>
          <w:rFonts w:ascii="Verdana" w:hAnsi="Verdana" w:cs="Verdana"/>
          <w:b/>
          <w:bCs/>
          <w:i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i/>
          <w:sz w:val="20"/>
          <w:szCs w:val="20"/>
        </w:rPr>
        <w:t>ing</w:t>
      </w:r>
    </w:p>
    <w:p w:rsidR="00842E16" w:rsidRDefault="00842E16" w:rsidP="003A533F">
      <w:pPr>
        <w:spacing w:before="1" w:after="0" w:line="180" w:lineRule="exact"/>
        <w:rPr>
          <w:sz w:val="18"/>
          <w:szCs w:val="18"/>
        </w:rPr>
      </w:pPr>
    </w:p>
    <w:p w:rsidR="00842E16" w:rsidRDefault="00842E16" w:rsidP="003A533F">
      <w:pPr>
        <w:spacing w:after="0" w:line="240" w:lineRule="auto"/>
        <w:ind w:left="118" w:right="6211"/>
        <w:jc w:val="both"/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>6.1.1.</w:t>
      </w:r>
    </w:p>
    <w:p w:rsidR="00842E16" w:rsidRDefault="00842E16" w:rsidP="003A533F">
      <w:pPr>
        <w:spacing w:after="0" w:line="240" w:lineRule="auto"/>
        <w:ind w:left="118" w:right="6211"/>
        <w:jc w:val="both"/>
        <w:rPr>
          <w:rFonts w:ascii="Verdana" w:hAnsi="Verdana" w:cs="Verdana"/>
          <w:i/>
          <w:sz w:val="20"/>
          <w:szCs w:val="20"/>
        </w:rPr>
      </w:pPr>
    </w:p>
    <w:p w:rsidR="00842E16" w:rsidRDefault="00842E16" w:rsidP="003A533F">
      <w:pPr>
        <w:spacing w:after="0" w:line="359" w:lineRule="auto"/>
        <w:ind w:left="118" w:right="57"/>
        <w:rPr>
          <w:rFonts w:ascii="Verdana" w:hAnsi="Verdana" w:cs="Verdana"/>
          <w:sz w:val="20"/>
          <w:szCs w:val="20"/>
        </w:rPr>
      </w:pPr>
      <w:r w:rsidRPr="00237EEB">
        <w:rPr>
          <w:rFonts w:ascii="Verdana" w:hAnsi="Verdana"/>
          <w:sz w:val="20"/>
          <w:szCs w:val="20"/>
        </w:rPr>
        <w:t>Particulate matter filter samples should be collected according to, or equivalent to, EN 14907 for PM</w:t>
      </w:r>
      <w:r w:rsidRPr="00237EEB">
        <w:rPr>
          <w:rFonts w:ascii="Verdana" w:hAnsi="Verdana"/>
          <w:sz w:val="20"/>
          <w:szCs w:val="20"/>
          <w:vertAlign w:val="subscript"/>
        </w:rPr>
        <w:t>2.5</w:t>
      </w:r>
      <w:r w:rsidRPr="00237EEB">
        <w:rPr>
          <w:rFonts w:ascii="Verdana" w:hAnsi="Verdana"/>
          <w:sz w:val="20"/>
          <w:szCs w:val="20"/>
        </w:rPr>
        <w:t xml:space="preserve"> and EN 12341 for PM</w:t>
      </w:r>
      <w:r w:rsidRPr="00237EEB">
        <w:rPr>
          <w:rFonts w:ascii="Verdana" w:hAnsi="Verdana"/>
          <w:sz w:val="20"/>
          <w:szCs w:val="20"/>
          <w:vertAlign w:val="subscript"/>
        </w:rPr>
        <w:t>10</w:t>
      </w:r>
      <w:r w:rsidRPr="00237EEB">
        <w:rPr>
          <w:rFonts w:ascii="Verdana" w:hAnsi="Verdana"/>
          <w:sz w:val="20"/>
          <w:szCs w:val="20"/>
        </w:rPr>
        <w:t xml:space="preserve">. Both high volume samplers and low volume samplers may be used. </w:t>
      </w:r>
      <w:r>
        <w:rPr>
          <w:rFonts w:ascii="Verdana" w:hAnsi="Verdana" w:cs="Verdana"/>
          <w:spacing w:val="-1"/>
          <w:sz w:val="20"/>
          <w:szCs w:val="20"/>
        </w:rPr>
        <w:t>W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ut</w:t>
      </w:r>
      <w:r>
        <w:rPr>
          <w:rFonts w:ascii="Verdana" w:hAnsi="Verdana" w:cs="Verdana"/>
          <w:spacing w:val="-1"/>
          <w:sz w:val="20"/>
          <w:szCs w:val="20"/>
        </w:rPr>
        <w:t>oma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25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sample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27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2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us</w:t>
      </w:r>
      <w:r>
        <w:rPr>
          <w:rFonts w:ascii="Verdana" w:hAnsi="Verdana" w:cs="Verdana"/>
          <w:spacing w:val="-1"/>
          <w:sz w:val="20"/>
          <w:szCs w:val="20"/>
        </w:rPr>
        <w:t>ed</w:t>
      </w:r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er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25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2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25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ore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25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5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sampler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for more than 15</w:t>
      </w:r>
      <w:r>
        <w:rPr>
          <w:rFonts w:ascii="Verdana" w:hAnsi="Verdana" w:cs="Verdana"/>
          <w:spacing w:val="-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 xml:space="preserve">days and the </w:t>
      </w:r>
      <w:r>
        <w:rPr>
          <w:rFonts w:ascii="Verdana" w:hAnsi="Verdana" w:cs="Verdana"/>
          <w:sz w:val="20"/>
          <w:szCs w:val="20"/>
        </w:rPr>
        <w:t>filter enclosure has to be kept at a temperature which is &lt; 5</w:t>
      </w:r>
      <w:r>
        <w:rPr>
          <w:rFonts w:ascii="Verdana" w:hAnsi="Verdana" w:cs="Verdana"/>
          <w:sz w:val="20"/>
          <w:szCs w:val="20"/>
        </w:rPr>
        <w:sym w:font="Symbol" w:char="F0B0"/>
      </w:r>
      <w:r>
        <w:rPr>
          <w:rFonts w:ascii="Verdana" w:hAnsi="Verdana" w:cs="Verdana"/>
          <w:sz w:val="20"/>
          <w:szCs w:val="20"/>
        </w:rPr>
        <w:t>C higher than the ambient temperature.</w:t>
      </w:r>
    </w:p>
    <w:p w:rsidR="00842E16" w:rsidRDefault="00842E16" w:rsidP="003A533F">
      <w:pPr>
        <w:spacing w:before="2" w:after="0" w:line="180" w:lineRule="exact"/>
        <w:rPr>
          <w:sz w:val="18"/>
          <w:szCs w:val="18"/>
        </w:rPr>
      </w:pPr>
    </w:p>
    <w:p w:rsidR="00842E16" w:rsidRDefault="00842E16" w:rsidP="003A533F">
      <w:pPr>
        <w:spacing w:before="60" w:after="0" w:line="240" w:lineRule="auto"/>
        <w:ind w:left="118" w:right="704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>6.1.2.</w:t>
      </w:r>
      <w:r>
        <w:rPr>
          <w:rFonts w:ascii="Verdana" w:hAnsi="Verdana" w:cs="Verdana"/>
          <w:i/>
          <w:spacing w:val="48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>Filters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Binder-free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quartz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fiber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filters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have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 be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employed</w:t>
      </w:r>
      <w:r>
        <w:rPr>
          <w:rFonts w:ascii="Verdana" w:hAnsi="Verdana" w:cs="Verdana"/>
          <w:spacing w:val="2"/>
          <w:sz w:val="20"/>
          <w:szCs w:val="20"/>
        </w:rPr>
        <w:t xml:space="preserve"> f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subsequent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thermal- </w:t>
      </w:r>
      <w:r>
        <w:rPr>
          <w:rFonts w:ascii="Verdana" w:hAnsi="Verdana" w:cs="Verdana"/>
          <w:spacing w:val="-1"/>
          <w:sz w:val="20"/>
          <w:szCs w:val="20"/>
        </w:rPr>
        <w:t>op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ica</w:t>
      </w:r>
      <w:r>
        <w:rPr>
          <w:rFonts w:ascii="Verdana" w:hAnsi="Verdana" w:cs="Verdana"/>
          <w:sz w:val="20"/>
          <w:szCs w:val="20"/>
        </w:rPr>
        <w:t xml:space="preserve">l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>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ys</w:t>
      </w:r>
      <w:r>
        <w:rPr>
          <w:rFonts w:ascii="Verdana" w:hAnsi="Verdana" w:cs="Verdana"/>
          <w:spacing w:val="-1"/>
          <w:sz w:val="20"/>
          <w:szCs w:val="20"/>
        </w:rPr>
        <w:t>es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h 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er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 xml:space="preserve">an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e obtained from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various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manufactu</w:t>
      </w:r>
      <w:r>
        <w:rPr>
          <w:rFonts w:ascii="Verdana" w:hAnsi="Verdana" w:cs="Verdana"/>
          <w:spacing w:val="-1"/>
          <w:sz w:val="20"/>
          <w:szCs w:val="20"/>
        </w:rPr>
        <w:t>re</w:t>
      </w:r>
      <w:r>
        <w:rPr>
          <w:rFonts w:ascii="Verdana" w:hAnsi="Verdana" w:cs="Verdana"/>
          <w:sz w:val="20"/>
          <w:szCs w:val="20"/>
        </w:rPr>
        <w:t xml:space="preserve">rs,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cl</w:t>
      </w:r>
      <w:r>
        <w:rPr>
          <w:rFonts w:ascii="Verdana" w:hAnsi="Verdana" w:cs="Verdana"/>
          <w:sz w:val="20"/>
          <w:szCs w:val="20"/>
        </w:rPr>
        <w:t>ud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ng </w:t>
      </w:r>
      <w:proofErr w:type="spellStart"/>
      <w:r>
        <w:rPr>
          <w:rFonts w:ascii="Verdana" w:hAnsi="Verdana" w:cs="Verdana"/>
          <w:sz w:val="20"/>
          <w:szCs w:val="20"/>
        </w:rPr>
        <w:t>Mun</w:t>
      </w:r>
      <w:r>
        <w:rPr>
          <w:rFonts w:ascii="Verdana" w:hAnsi="Verdana" w:cs="Verdana"/>
          <w:spacing w:val="-1"/>
          <w:sz w:val="20"/>
          <w:szCs w:val="20"/>
        </w:rPr>
        <w:t>k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ell</w:t>
      </w:r>
      <w:proofErr w:type="spellEnd"/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 w:rsidR="00B700B4">
        <w:rPr>
          <w:rFonts w:ascii="Verdana" w:hAnsi="Verdana" w:cs="Verdana"/>
          <w:sz w:val="20"/>
          <w:szCs w:val="20"/>
        </w:rPr>
        <w:t>P</w:t>
      </w:r>
      <w:r w:rsidR="00B700B4">
        <w:rPr>
          <w:rFonts w:ascii="Verdana" w:hAnsi="Verdana" w:cs="Verdana"/>
          <w:spacing w:val="-2"/>
          <w:sz w:val="20"/>
          <w:szCs w:val="20"/>
        </w:rPr>
        <w:t>a</w:t>
      </w:r>
      <w:r w:rsidR="00B700B4">
        <w:rPr>
          <w:rFonts w:ascii="Verdana" w:hAnsi="Verdana" w:cs="Verdana"/>
          <w:spacing w:val="-1"/>
          <w:sz w:val="20"/>
          <w:szCs w:val="20"/>
        </w:rPr>
        <w:t>ll</w:t>
      </w:r>
      <w:r w:rsidR="00B700B4">
        <w:rPr>
          <w:rFonts w:ascii="Verdana" w:hAnsi="Verdana" w:cs="Verdana"/>
          <w:sz w:val="20"/>
          <w:szCs w:val="20"/>
        </w:rPr>
        <w:t xml:space="preserve">,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pacing w:val="-1"/>
          <w:sz w:val="20"/>
          <w:szCs w:val="20"/>
        </w:rPr>
        <w:t>W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atma</w:t>
      </w:r>
      <w:r>
        <w:rPr>
          <w:rFonts w:ascii="Verdana" w:hAnsi="Verdana" w:cs="Verdana"/>
          <w:spacing w:val="1"/>
          <w:sz w:val="20"/>
          <w:szCs w:val="20"/>
        </w:rPr>
        <w:t>n</w:t>
      </w:r>
      <w:proofErr w:type="spellEnd"/>
      <w:r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after="0" w:line="240" w:lineRule="auto"/>
        <w:ind w:left="118" w:right="6951"/>
        <w:jc w:val="both"/>
        <w:rPr>
          <w:rFonts w:ascii="Verdana" w:hAnsi="Verdana" w:cs="Verdana"/>
          <w:b/>
          <w:bCs/>
          <w:i/>
          <w:sz w:val="20"/>
          <w:szCs w:val="20"/>
        </w:rPr>
      </w:pPr>
    </w:p>
    <w:p w:rsidR="00842E16" w:rsidRDefault="00842E16" w:rsidP="003A533F">
      <w:pPr>
        <w:spacing w:after="0" w:line="240" w:lineRule="auto"/>
        <w:ind w:left="118" w:right="695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i/>
          <w:sz w:val="20"/>
          <w:szCs w:val="20"/>
        </w:rPr>
        <w:t xml:space="preserve">6.2 </w:t>
      </w:r>
      <w:r>
        <w:rPr>
          <w:rFonts w:ascii="Verdana" w:hAnsi="Verdana" w:cs="Verdana"/>
          <w:b/>
          <w:bCs/>
          <w:i/>
          <w:spacing w:val="-1"/>
          <w:sz w:val="20"/>
          <w:szCs w:val="20"/>
        </w:rPr>
        <w:t>A</w:t>
      </w:r>
      <w:r>
        <w:rPr>
          <w:rFonts w:ascii="Verdana" w:hAnsi="Verdana" w:cs="Verdana"/>
          <w:b/>
          <w:bCs/>
          <w:i/>
          <w:sz w:val="20"/>
          <w:szCs w:val="20"/>
        </w:rPr>
        <w:t>na</w:t>
      </w:r>
      <w:r>
        <w:rPr>
          <w:rFonts w:ascii="Verdana" w:hAnsi="Verdana" w:cs="Verdana"/>
          <w:b/>
          <w:bCs/>
          <w:i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i/>
          <w:sz w:val="20"/>
          <w:szCs w:val="20"/>
        </w:rPr>
        <w:t>y</w:t>
      </w:r>
      <w:r>
        <w:rPr>
          <w:rFonts w:ascii="Verdana" w:hAnsi="Verdana" w:cs="Verdana"/>
          <w:b/>
          <w:bCs/>
          <w:i/>
          <w:spacing w:val="-1"/>
          <w:sz w:val="20"/>
          <w:szCs w:val="20"/>
        </w:rPr>
        <w:t>s</w:t>
      </w:r>
      <w:r>
        <w:rPr>
          <w:rFonts w:ascii="Verdana" w:hAnsi="Verdana" w:cs="Verdana"/>
          <w:b/>
          <w:bCs/>
          <w:i/>
          <w:sz w:val="20"/>
          <w:szCs w:val="20"/>
        </w:rPr>
        <w:t>es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370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6.2.1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unset Laborato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OCEC Lab instrument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It </w:t>
      </w:r>
      <w:r>
        <w:rPr>
          <w:rFonts w:ascii="Verdana" w:hAnsi="Verdana" w:cs="Verdana"/>
          <w:spacing w:val="15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1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recommended 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to </w:t>
      </w:r>
      <w:r>
        <w:rPr>
          <w:rFonts w:ascii="Verdana" w:hAnsi="Verdana" w:cs="Verdana"/>
          <w:spacing w:val="1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use 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the </w:t>
      </w:r>
      <w:r>
        <w:rPr>
          <w:rFonts w:ascii="Verdana" w:hAnsi="Verdana" w:cs="Verdana"/>
          <w:spacing w:val="1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“</w:t>
      </w:r>
      <w:r>
        <w:rPr>
          <w:rFonts w:ascii="Verdana" w:hAnsi="Verdana" w:cs="Verdana"/>
          <w:spacing w:val="-1"/>
          <w:sz w:val="20"/>
          <w:szCs w:val="20"/>
        </w:rPr>
        <w:t>D</w:t>
      </w:r>
      <w:r>
        <w:rPr>
          <w:rFonts w:ascii="Verdana" w:hAnsi="Verdana" w:cs="Verdana"/>
          <w:sz w:val="20"/>
          <w:szCs w:val="20"/>
        </w:rPr>
        <w:t>ua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 xml:space="preserve">” 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C 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nst</w:t>
      </w:r>
      <w:r>
        <w:rPr>
          <w:rFonts w:ascii="Verdana" w:hAnsi="Verdana" w:cs="Verdana"/>
          <w:spacing w:val="-1"/>
          <w:sz w:val="20"/>
          <w:szCs w:val="20"/>
        </w:rPr>
        <w:t>ru</w:t>
      </w:r>
      <w:r>
        <w:rPr>
          <w:rFonts w:ascii="Verdana" w:hAnsi="Verdana" w:cs="Verdana"/>
          <w:sz w:val="20"/>
          <w:szCs w:val="20"/>
        </w:rPr>
        <w:t xml:space="preserve">ment, 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wh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re </w:t>
      </w:r>
      <w:r>
        <w:rPr>
          <w:rFonts w:ascii="Verdana" w:hAnsi="Verdana" w:cs="Verdana"/>
          <w:spacing w:val="1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charr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ng </w:t>
      </w:r>
      <w:r>
        <w:rPr>
          <w:rFonts w:ascii="Verdana" w:hAnsi="Verdana" w:cs="Verdana"/>
          <w:spacing w:val="15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 monitored by both reflection and</w:t>
      </w:r>
      <w:r>
        <w:rPr>
          <w:rFonts w:ascii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2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ansmission of the laser beam.</w:t>
      </w:r>
    </w:p>
    <w:p w:rsidR="00842E16" w:rsidRDefault="00842E16" w:rsidP="003A533F">
      <w:pPr>
        <w:spacing w:before="60" w:after="0" w:line="240" w:lineRule="auto"/>
        <w:ind w:left="118" w:right="600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6.2.1 Prec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on pun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her</w:t>
      </w:r>
    </w:p>
    <w:p w:rsidR="00842E16" w:rsidRDefault="00842E16" w:rsidP="003A533F">
      <w:pPr>
        <w:spacing w:before="2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240" w:lineRule="auto"/>
        <w:ind w:left="118" w:right="58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Use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he </w:t>
      </w:r>
      <w:r>
        <w:rPr>
          <w:rFonts w:ascii="Verdana" w:hAnsi="Verdana" w:cs="Verdana"/>
          <w:spacing w:val="-1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>x1 cm</w:t>
      </w:r>
      <w:r>
        <w:rPr>
          <w:rFonts w:ascii="Verdana" w:hAnsi="Verdana" w:cs="Verdana"/>
          <w:sz w:val="20"/>
          <w:szCs w:val="20"/>
          <w:vertAlign w:val="superscript"/>
        </w:rPr>
        <w:t>2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r 1x</w:t>
      </w:r>
      <w:r>
        <w:rPr>
          <w:rFonts w:ascii="Verdana" w:hAnsi="Verdana" w:cs="Verdana"/>
          <w:spacing w:val="-1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>.5 c</w:t>
      </w:r>
      <w:r>
        <w:rPr>
          <w:rFonts w:ascii="Verdana" w:hAnsi="Verdana" w:cs="Verdana"/>
          <w:spacing w:val="-1"/>
          <w:sz w:val="20"/>
          <w:szCs w:val="20"/>
        </w:rPr>
        <w:t>m</w:t>
      </w:r>
      <w:r>
        <w:rPr>
          <w:rFonts w:ascii="Verdana" w:hAnsi="Verdana" w:cs="Verdana"/>
          <w:position w:val="9"/>
          <w:sz w:val="13"/>
          <w:szCs w:val="13"/>
        </w:rPr>
        <w:t>2</w:t>
      </w:r>
      <w:r>
        <w:rPr>
          <w:rFonts w:ascii="Verdana" w:hAnsi="Verdana" w:cs="Verdana"/>
          <w:spacing w:val="25"/>
          <w:position w:val="9"/>
          <w:sz w:val="13"/>
          <w:szCs w:val="13"/>
        </w:rPr>
        <w:t xml:space="preserve"> </w:t>
      </w:r>
      <w:proofErr w:type="gramStart"/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un</w:t>
      </w:r>
      <w:r>
        <w:rPr>
          <w:rFonts w:ascii="Verdana" w:hAnsi="Verdana" w:cs="Verdana"/>
          <w:spacing w:val="-1"/>
          <w:sz w:val="20"/>
          <w:szCs w:val="20"/>
        </w:rPr>
        <w:t>che</w:t>
      </w:r>
      <w:r>
        <w:rPr>
          <w:rFonts w:ascii="Verdana" w:hAnsi="Verdana" w:cs="Verdana"/>
          <w:sz w:val="20"/>
          <w:szCs w:val="20"/>
        </w:rPr>
        <w:t>r</w:t>
      </w:r>
      <w:proofErr w:type="gramEnd"/>
      <w:r>
        <w:rPr>
          <w:rFonts w:ascii="Verdana" w:hAnsi="Verdana" w:cs="Verdana"/>
          <w:sz w:val="20"/>
          <w:szCs w:val="20"/>
        </w:rPr>
        <w:t xml:space="preserve"> accord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ng to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he a</w:t>
      </w:r>
      <w:r>
        <w:rPr>
          <w:rFonts w:ascii="Verdana" w:hAnsi="Verdana" w:cs="Verdana"/>
          <w:spacing w:val="-2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 xml:space="preserve">ount of carbon 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xpected on the exposed filter</w:t>
      </w:r>
      <w:r w:rsidR="00B700B4">
        <w:rPr>
          <w:rFonts w:ascii="Verdana" w:hAnsi="Verdana" w:cs="Verdana"/>
          <w:sz w:val="20"/>
          <w:szCs w:val="20"/>
        </w:rPr>
        <w:t xml:space="preserve"> (optimal range 1- 25 µg</w:t>
      </w:r>
      <w:r w:rsidR="004E61E7">
        <w:rPr>
          <w:rFonts w:ascii="Verdana" w:hAnsi="Verdana" w:cs="Verdana"/>
          <w:sz w:val="20"/>
          <w:szCs w:val="20"/>
        </w:rPr>
        <w:t xml:space="preserve"> </w:t>
      </w:r>
      <w:r w:rsidR="00B700B4">
        <w:rPr>
          <w:rFonts w:ascii="Verdana" w:hAnsi="Verdana" w:cs="Verdana"/>
          <w:sz w:val="20"/>
          <w:szCs w:val="20"/>
        </w:rPr>
        <w:t>C</w:t>
      </w:r>
      <w:r w:rsidR="008047FB">
        <w:rPr>
          <w:rFonts w:ascii="Verdana" w:hAnsi="Verdana" w:cs="Verdana"/>
          <w:sz w:val="20"/>
          <w:szCs w:val="20"/>
        </w:rPr>
        <w:t xml:space="preserve"> per sample</w:t>
      </w:r>
      <w:r w:rsidR="00B700B4"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before="2" w:after="0" w:line="180" w:lineRule="exact"/>
        <w:rPr>
          <w:sz w:val="18"/>
          <w:szCs w:val="18"/>
        </w:rPr>
      </w:pPr>
    </w:p>
    <w:p w:rsidR="00842E16" w:rsidRDefault="00842E16" w:rsidP="003A533F">
      <w:pPr>
        <w:spacing w:after="0" w:line="240" w:lineRule="auto"/>
        <w:ind w:left="118" w:right="28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6.2.3 A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qu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rtz boat for 1 c</w:t>
      </w:r>
      <w:r>
        <w:rPr>
          <w:rFonts w:ascii="Verdana" w:hAnsi="Verdana" w:cs="Verdana"/>
          <w:spacing w:val="-2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² or 1</w:t>
      </w:r>
      <w:r>
        <w:rPr>
          <w:rFonts w:ascii="Verdana" w:hAnsi="Verdana" w:cs="Verdana"/>
          <w:spacing w:val="-1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>5 cm² squ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re pun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h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 w:rsidP="008047FB">
      <w:pPr>
        <w:spacing w:after="0" w:line="240" w:lineRule="auto"/>
        <w:ind w:left="118" w:right="10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(</w:t>
      </w:r>
      <w:r w:rsidR="008047FB">
        <w:rPr>
          <w:rFonts w:ascii="Verdana" w:hAnsi="Verdana" w:cs="Verdana"/>
          <w:sz w:val="20"/>
          <w:szCs w:val="20"/>
        </w:rPr>
        <w:t>Th</w:t>
      </w:r>
      <w:r w:rsidR="008047FB">
        <w:rPr>
          <w:rFonts w:ascii="Verdana" w:hAnsi="Verdana" w:cs="Verdana"/>
          <w:spacing w:val="-1"/>
          <w:sz w:val="20"/>
          <w:szCs w:val="20"/>
        </w:rPr>
        <w:t>e punch size</w:t>
      </w:r>
      <w:r w:rsidR="008047FB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hou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 cons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st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nt 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choice of the</w:t>
      </w:r>
      <w:r w:rsidR="008047FB">
        <w:rPr>
          <w:rFonts w:ascii="Verdana" w:hAnsi="Verdana" w:cs="Verdana"/>
          <w:sz w:val="20"/>
          <w:szCs w:val="20"/>
        </w:rPr>
        <w:t xml:space="preserve"> q</w:t>
      </w:r>
      <w:r>
        <w:rPr>
          <w:rFonts w:ascii="Verdana" w:hAnsi="Verdana" w:cs="Verdana"/>
          <w:sz w:val="20"/>
          <w:szCs w:val="20"/>
        </w:rPr>
        <w:t>uartz b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at);</w:t>
      </w:r>
    </w:p>
    <w:p w:rsidR="00842E16" w:rsidRDefault="00842E16" w:rsidP="003A533F">
      <w:pPr>
        <w:spacing w:before="2" w:after="0" w:line="180" w:lineRule="exact"/>
        <w:rPr>
          <w:sz w:val="18"/>
          <w:szCs w:val="18"/>
        </w:rPr>
      </w:pPr>
    </w:p>
    <w:p w:rsidR="00842E16" w:rsidRDefault="00842E16" w:rsidP="003A533F">
      <w:pPr>
        <w:spacing w:after="0" w:line="240" w:lineRule="auto"/>
        <w:ind w:left="118" w:right="617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6.2.4. Oxy</w:t>
      </w:r>
      <w:r>
        <w:rPr>
          <w:rFonts w:ascii="Verdana" w:hAnsi="Verdana" w:cs="Verdana"/>
          <w:spacing w:val="-1"/>
          <w:sz w:val="20"/>
          <w:szCs w:val="20"/>
        </w:rPr>
        <w:t>g</w:t>
      </w:r>
      <w:r>
        <w:rPr>
          <w:rFonts w:ascii="Verdana" w:hAnsi="Verdana" w:cs="Verdana"/>
          <w:sz w:val="20"/>
          <w:szCs w:val="20"/>
        </w:rPr>
        <w:t>en trap(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)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xyg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tr</w:t>
      </w:r>
      <w:r>
        <w:rPr>
          <w:rFonts w:ascii="Verdana" w:hAnsi="Verdana" w:cs="Verdana"/>
          <w:spacing w:val="-1"/>
          <w:sz w:val="20"/>
          <w:szCs w:val="20"/>
        </w:rPr>
        <w:t>ap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39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indica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pacing w:val="39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ar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ser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3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ne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39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remo</w:t>
      </w:r>
      <w:r>
        <w:rPr>
          <w:rFonts w:ascii="Verdana" w:hAnsi="Verdana" w:cs="Verdana"/>
          <w:sz w:val="20"/>
          <w:szCs w:val="20"/>
        </w:rPr>
        <w:t>ve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ny trace of oxygen from the He car</w:t>
      </w:r>
      <w:r>
        <w:rPr>
          <w:rFonts w:ascii="Verdana" w:hAnsi="Verdana" w:cs="Verdana"/>
          <w:spacing w:val="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ier gas. It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is 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so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adv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sed to use tub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ng that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s impermeable to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pacing w:val="25"/>
          <w:position w:val="-3"/>
          <w:sz w:val="13"/>
          <w:szCs w:val="13"/>
        </w:rPr>
        <w:t xml:space="preserve"> </w:t>
      </w:r>
      <w:r>
        <w:rPr>
          <w:rFonts w:ascii="Verdana" w:hAnsi="Verdana" w:cs="Verdana"/>
          <w:sz w:val="20"/>
          <w:szCs w:val="20"/>
        </w:rPr>
        <w:t>for</w:t>
      </w:r>
      <w:r>
        <w:rPr>
          <w:rFonts w:ascii="Verdana" w:hAnsi="Verdana" w:cs="Verdana"/>
          <w:spacing w:val="-2"/>
          <w:sz w:val="20"/>
          <w:szCs w:val="20"/>
        </w:rPr>
        <w:t xml:space="preserve"> </w:t>
      </w:r>
      <w:proofErr w:type="gramStart"/>
      <w:r>
        <w:rPr>
          <w:rFonts w:ascii="Verdana" w:hAnsi="Verdana" w:cs="Verdana"/>
          <w:sz w:val="20"/>
          <w:szCs w:val="20"/>
        </w:rPr>
        <w:t>He</w:t>
      </w:r>
      <w:proofErr w:type="gramEnd"/>
      <w:r>
        <w:rPr>
          <w:rFonts w:ascii="Verdana" w:hAnsi="Verdana" w:cs="Verdana"/>
          <w:sz w:val="20"/>
          <w:szCs w:val="20"/>
        </w:rPr>
        <w:t xml:space="preserve"> (i.e. </w:t>
      </w:r>
      <w:r>
        <w:t>Low Permeation Tubing PTFE, Proprietary Non-Wetted Outer Layer</w:t>
      </w:r>
      <w:r>
        <w:rPr>
          <w:rFonts w:ascii="Verdana" w:hAnsi="Verdana" w:cs="Verdana"/>
          <w:sz w:val="20"/>
          <w:szCs w:val="20"/>
        </w:rPr>
        <w:t>).</w:t>
      </w:r>
    </w:p>
    <w:p w:rsidR="00842E16" w:rsidRDefault="00842E16" w:rsidP="003A533F">
      <w:pPr>
        <w:spacing w:after="0" w:line="220" w:lineRule="exact"/>
        <w:ind w:left="118" w:right="638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6.2.5. Micro-pipette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6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gh-</w:t>
      </w:r>
      <w:r>
        <w:rPr>
          <w:rFonts w:ascii="Verdana" w:hAnsi="Verdana" w:cs="Verdana"/>
          <w:spacing w:val="-1"/>
          <w:sz w:val="20"/>
          <w:szCs w:val="20"/>
        </w:rPr>
        <w:t>q</w:t>
      </w:r>
      <w:r>
        <w:rPr>
          <w:rFonts w:ascii="Verdana" w:hAnsi="Verdana" w:cs="Verdana"/>
          <w:sz w:val="20"/>
          <w:szCs w:val="20"/>
        </w:rPr>
        <w:t>ua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ty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(±</w:t>
      </w:r>
      <w:r>
        <w:rPr>
          <w:rFonts w:ascii="Verdana" w:hAnsi="Verdana" w:cs="Verdana"/>
          <w:spacing w:val="-1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>%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prec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sion)</w:t>
      </w:r>
      <w:r>
        <w:rPr>
          <w:rFonts w:ascii="Verdana" w:hAnsi="Verdana" w:cs="Verdana"/>
          <w:spacing w:val="6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cro-pipe</w:t>
      </w:r>
      <w:r>
        <w:rPr>
          <w:rFonts w:ascii="Verdana" w:hAnsi="Verdana" w:cs="Verdana"/>
          <w:spacing w:val="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te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for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sa</w:t>
      </w:r>
      <w:r>
        <w:rPr>
          <w:rFonts w:ascii="Verdana" w:hAnsi="Verdana" w:cs="Verdana"/>
          <w:spacing w:val="-2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pling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10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µl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-1"/>
          <w:sz w:val="20"/>
          <w:szCs w:val="20"/>
        </w:rPr>
        <w:t>q</w:t>
      </w:r>
      <w:r>
        <w:rPr>
          <w:rFonts w:ascii="Verdana" w:hAnsi="Verdana" w:cs="Verdana"/>
          <w:sz w:val="20"/>
          <w:szCs w:val="20"/>
        </w:rPr>
        <w:t>ueous solution is necessary for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daily calibration.</w:t>
      </w:r>
    </w:p>
    <w:p w:rsidR="00842E16" w:rsidRDefault="00842E16" w:rsidP="003A533F">
      <w:pPr>
        <w:spacing w:after="0" w:line="240" w:lineRule="auto"/>
        <w:ind w:left="118" w:right="642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6.2.6 Micro-syringe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8047FB">
      <w:pPr>
        <w:spacing w:after="0" w:line="240" w:lineRule="auto"/>
        <w:ind w:left="118" w:right="10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The </w:t>
      </w:r>
      <w:r>
        <w:rPr>
          <w:rFonts w:ascii="Verdana" w:hAnsi="Verdana" w:cs="Verdana"/>
          <w:spacing w:val="-1"/>
          <w:sz w:val="20"/>
          <w:szCs w:val="20"/>
        </w:rPr>
        <w:t>ga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-1"/>
          <w:sz w:val="20"/>
          <w:szCs w:val="20"/>
        </w:rPr>
        <w:t>ri</w:t>
      </w:r>
      <w:r>
        <w:rPr>
          <w:rFonts w:ascii="Verdana" w:hAnsi="Verdana" w:cs="Verdana"/>
          <w:sz w:val="20"/>
          <w:szCs w:val="20"/>
        </w:rPr>
        <w:t xml:space="preserve">nge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-1"/>
          <w:sz w:val="20"/>
          <w:szCs w:val="20"/>
        </w:rPr>
        <w:t xml:space="preserve"> a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-1"/>
          <w:sz w:val="20"/>
          <w:szCs w:val="20"/>
        </w:rPr>
        <w:t>lo</w:t>
      </w:r>
      <w:r>
        <w:rPr>
          <w:rFonts w:ascii="Verdana" w:hAnsi="Verdana" w:cs="Verdana"/>
          <w:sz w:val="20"/>
          <w:szCs w:val="20"/>
        </w:rPr>
        <w:t xml:space="preserve">w </w:t>
      </w:r>
      <w:r>
        <w:rPr>
          <w:rFonts w:ascii="Verdana" w:hAnsi="Verdana" w:cs="Verdana"/>
          <w:spacing w:val="-1"/>
          <w:sz w:val="20"/>
          <w:szCs w:val="20"/>
        </w:rPr>
        <w:t>precis</w:t>
      </w:r>
      <w:r>
        <w:rPr>
          <w:rFonts w:ascii="Verdana" w:hAnsi="Verdana" w:cs="Verdana"/>
          <w:sz w:val="20"/>
          <w:szCs w:val="20"/>
        </w:rPr>
        <w:t xml:space="preserve">e </w:t>
      </w:r>
      <w:r>
        <w:rPr>
          <w:rFonts w:ascii="Verdana" w:hAnsi="Verdana" w:cs="Verdana"/>
          <w:spacing w:val="-1"/>
          <w:sz w:val="20"/>
          <w:szCs w:val="20"/>
        </w:rPr>
        <w:t>sampli</w:t>
      </w:r>
      <w:r>
        <w:rPr>
          <w:rFonts w:ascii="Verdana" w:hAnsi="Verdana" w:cs="Verdana"/>
          <w:sz w:val="20"/>
          <w:szCs w:val="20"/>
        </w:rPr>
        <w:t xml:space="preserve">ng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 xml:space="preserve">0 – </w:t>
      </w:r>
      <w:r>
        <w:rPr>
          <w:rFonts w:ascii="Verdana" w:hAnsi="Verdana" w:cs="Verdana"/>
          <w:spacing w:val="-1"/>
          <w:sz w:val="20"/>
          <w:szCs w:val="20"/>
        </w:rPr>
        <w:t>10</w:t>
      </w:r>
      <w:r>
        <w:rPr>
          <w:rFonts w:ascii="Verdana" w:hAnsi="Verdana" w:cs="Verdana"/>
          <w:sz w:val="20"/>
          <w:szCs w:val="20"/>
        </w:rPr>
        <w:t xml:space="preserve">0 </w:t>
      </w:r>
      <w:r>
        <w:rPr>
          <w:rFonts w:ascii="Verdana" w:hAnsi="Verdana" w:cs="Verdana"/>
          <w:spacing w:val="-1"/>
          <w:sz w:val="20"/>
          <w:szCs w:val="20"/>
        </w:rPr>
        <w:t>µ</w:t>
      </w:r>
      <w:r>
        <w:rPr>
          <w:rFonts w:ascii="Verdana" w:hAnsi="Verdana" w:cs="Verdana"/>
          <w:sz w:val="20"/>
          <w:szCs w:val="20"/>
        </w:rPr>
        <w:t xml:space="preserve">l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gas</w:t>
      </w:r>
      <w:r w:rsidR="008047FB">
        <w:rPr>
          <w:rFonts w:ascii="Verdana" w:hAnsi="Verdana" w:cs="Verdana"/>
          <w:spacing w:val="-1"/>
          <w:sz w:val="20"/>
          <w:szCs w:val="20"/>
        </w:rPr>
        <w:t xml:space="preserve"> (</w:t>
      </w:r>
      <w:r w:rsidR="008047FB">
        <w:rPr>
          <w:rFonts w:ascii="Arial" w:hAnsi="Arial" w:cs="Arial"/>
          <w:sz w:val="20"/>
          <w:szCs w:val="20"/>
        </w:rPr>
        <w:t>accuracy within ±1% of nominal volume and precision of 1% at 80% of the total volume</w:t>
      </w:r>
      <w:r w:rsidR="008047FB">
        <w:rPr>
          <w:rFonts w:ascii="Verdana" w:hAnsi="Verdana" w:cs="Verdana"/>
          <w:spacing w:val="-1"/>
          <w:sz w:val="20"/>
          <w:szCs w:val="20"/>
        </w:rPr>
        <w:t>)</w:t>
      </w:r>
      <w:r>
        <w:rPr>
          <w:rFonts w:ascii="Verdana" w:hAnsi="Verdana" w:cs="Verdana"/>
          <w:spacing w:val="-1"/>
          <w:sz w:val="20"/>
          <w:szCs w:val="20"/>
        </w:rPr>
        <w:t>.</w:t>
      </w:r>
    </w:p>
    <w:p w:rsidR="00842E16" w:rsidRDefault="00842E16" w:rsidP="003A533F">
      <w:pPr>
        <w:spacing w:before="2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240" w:lineRule="auto"/>
        <w:ind w:left="118" w:right="346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6.2.7. A </w:t>
      </w:r>
      <w:r>
        <w:rPr>
          <w:rFonts w:ascii="Verdana" w:hAnsi="Verdana" w:cs="Verdana"/>
          <w:spacing w:val="-1"/>
          <w:sz w:val="20"/>
          <w:szCs w:val="20"/>
        </w:rPr>
        <w:t>Sw</w:t>
      </w:r>
      <w:r>
        <w:rPr>
          <w:rFonts w:ascii="Verdana" w:hAnsi="Verdana" w:cs="Verdana"/>
          <w:sz w:val="20"/>
          <w:szCs w:val="20"/>
        </w:rPr>
        <w:t>agelo</w:t>
      </w:r>
      <w:r>
        <w:rPr>
          <w:rFonts w:ascii="Verdana" w:hAnsi="Verdana" w:cs="Verdana"/>
          <w:spacing w:val="-1"/>
          <w:sz w:val="20"/>
          <w:szCs w:val="20"/>
        </w:rPr>
        <w:t>k</w:t>
      </w:r>
      <w:r>
        <w:rPr>
          <w:rFonts w:ascii="Verdana" w:hAnsi="Verdana" w:cs="Verdana"/>
          <w:position w:val="9"/>
          <w:sz w:val="13"/>
          <w:szCs w:val="13"/>
        </w:rPr>
        <w:t>®</w:t>
      </w:r>
      <w:r>
        <w:rPr>
          <w:rFonts w:ascii="Verdana" w:hAnsi="Verdana" w:cs="Verdana"/>
          <w:sz w:val="20"/>
          <w:szCs w:val="20"/>
        </w:rPr>
        <w:t>-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compatible stainless steel T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4994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that</w:t>
      </w:r>
      <w:proofErr w:type="gramEnd"/>
      <w:r>
        <w:rPr>
          <w:rFonts w:ascii="Verdana" w:hAnsi="Verdana" w:cs="Verdana"/>
          <w:sz w:val="20"/>
          <w:szCs w:val="20"/>
        </w:rPr>
        <w:t xml:space="preserve"> can accommodate a septu</w:t>
      </w:r>
      <w:r>
        <w:rPr>
          <w:rFonts w:ascii="Verdana" w:hAnsi="Verdana" w:cs="Verdana"/>
          <w:spacing w:val="-2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/>
        <w:sectPr w:rsidR="00842E16">
          <w:pgSz w:w="11920" w:h="16840"/>
          <w:pgMar w:top="1380" w:right="1680" w:bottom="900" w:left="1680" w:header="0" w:footer="717" w:gutter="0"/>
          <w:cols w:space="720"/>
        </w:sectPr>
      </w:pPr>
    </w:p>
    <w:p w:rsidR="00842E16" w:rsidRDefault="00842E16" w:rsidP="003A533F">
      <w:pPr>
        <w:spacing w:before="59" w:after="0" w:line="240" w:lineRule="auto"/>
        <w:ind w:left="118" w:right="281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i/>
          <w:sz w:val="20"/>
          <w:szCs w:val="20"/>
        </w:rPr>
        <w:lastRenderedPageBreak/>
        <w:t>6.3</w:t>
      </w:r>
      <w:r>
        <w:rPr>
          <w:rFonts w:ascii="Verdana" w:hAnsi="Verdana" w:cs="Verdana"/>
          <w:b/>
          <w:bCs/>
          <w:i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i/>
          <w:sz w:val="20"/>
          <w:szCs w:val="20"/>
        </w:rPr>
        <w:t>Gene</w:t>
      </w:r>
      <w:r>
        <w:rPr>
          <w:rFonts w:ascii="Verdana" w:hAnsi="Verdana" w:cs="Verdana"/>
          <w:b/>
          <w:bCs/>
          <w:i/>
          <w:spacing w:val="-1"/>
          <w:sz w:val="20"/>
          <w:szCs w:val="20"/>
        </w:rPr>
        <w:t>r</w:t>
      </w:r>
      <w:r>
        <w:rPr>
          <w:rFonts w:ascii="Verdana" w:hAnsi="Verdana" w:cs="Verdana"/>
          <w:b/>
          <w:bCs/>
          <w:i/>
          <w:spacing w:val="1"/>
          <w:sz w:val="20"/>
          <w:szCs w:val="20"/>
        </w:rPr>
        <w:t>a</w:t>
      </w:r>
      <w:r>
        <w:rPr>
          <w:rFonts w:ascii="Verdana" w:hAnsi="Verdana" w:cs="Verdana"/>
          <w:b/>
          <w:bCs/>
          <w:i/>
          <w:sz w:val="20"/>
          <w:szCs w:val="20"/>
        </w:rPr>
        <w:t xml:space="preserve">l purpose </w:t>
      </w:r>
      <w:r>
        <w:rPr>
          <w:rFonts w:ascii="Verdana" w:hAnsi="Verdana" w:cs="Verdana"/>
          <w:b/>
          <w:bCs/>
          <w:i/>
          <w:spacing w:val="-1"/>
          <w:sz w:val="20"/>
          <w:szCs w:val="20"/>
        </w:rPr>
        <w:t>eq</w:t>
      </w:r>
      <w:r>
        <w:rPr>
          <w:rFonts w:ascii="Verdana" w:hAnsi="Verdana" w:cs="Verdana"/>
          <w:b/>
          <w:bCs/>
          <w:i/>
          <w:sz w:val="20"/>
          <w:szCs w:val="20"/>
        </w:rPr>
        <w:t>uipment</w:t>
      </w:r>
      <w:r>
        <w:rPr>
          <w:rFonts w:ascii="Verdana" w:hAnsi="Verdana" w:cs="Verdana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i/>
          <w:sz w:val="20"/>
          <w:szCs w:val="20"/>
        </w:rPr>
        <w:t>and cons</w:t>
      </w:r>
      <w:r>
        <w:rPr>
          <w:rFonts w:ascii="Verdana" w:hAnsi="Verdana" w:cs="Verdana"/>
          <w:b/>
          <w:bCs/>
          <w:i/>
          <w:spacing w:val="-1"/>
          <w:sz w:val="20"/>
          <w:szCs w:val="20"/>
        </w:rPr>
        <w:t>um</w:t>
      </w:r>
      <w:r>
        <w:rPr>
          <w:rFonts w:ascii="Verdana" w:hAnsi="Verdana" w:cs="Verdana"/>
          <w:b/>
          <w:bCs/>
          <w:i/>
          <w:sz w:val="20"/>
          <w:szCs w:val="20"/>
        </w:rPr>
        <w:t>ab</w:t>
      </w:r>
      <w:r>
        <w:rPr>
          <w:rFonts w:ascii="Verdana" w:hAnsi="Verdana" w:cs="Verdana"/>
          <w:b/>
          <w:bCs/>
          <w:i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i/>
          <w:sz w:val="20"/>
          <w:szCs w:val="20"/>
        </w:rPr>
        <w:t>es</w:t>
      </w:r>
    </w:p>
    <w:p w:rsidR="00842E16" w:rsidRDefault="00842E16" w:rsidP="003A533F">
      <w:pPr>
        <w:spacing w:before="2" w:after="0" w:line="180" w:lineRule="exact"/>
        <w:rPr>
          <w:sz w:val="18"/>
          <w:szCs w:val="18"/>
        </w:rPr>
      </w:pPr>
    </w:p>
    <w:p w:rsidR="00842E16" w:rsidRDefault="00842E16" w:rsidP="003A533F">
      <w:pPr>
        <w:spacing w:after="0" w:line="240" w:lineRule="auto"/>
        <w:ind w:left="118" w:right="5422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6.3.1 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Lam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nar</w:t>
      </w:r>
      <w:proofErr w:type="gramEnd"/>
      <w:r>
        <w:rPr>
          <w:rFonts w:ascii="Verdana" w:hAnsi="Verdana" w:cs="Verdana"/>
          <w:sz w:val="20"/>
          <w:szCs w:val="20"/>
        </w:rPr>
        <w:t xml:space="preserve"> F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ow be</w:t>
      </w:r>
      <w:r>
        <w:rPr>
          <w:rFonts w:ascii="Verdana" w:hAnsi="Verdana" w:cs="Verdana"/>
          <w:spacing w:val="-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ches</w:t>
      </w:r>
    </w:p>
    <w:p w:rsidR="00842E16" w:rsidRDefault="00842E16" w:rsidP="003A533F">
      <w:pPr>
        <w:spacing w:before="2" w:after="0" w:line="180" w:lineRule="exact"/>
        <w:rPr>
          <w:sz w:val="18"/>
          <w:szCs w:val="18"/>
        </w:rPr>
      </w:pPr>
    </w:p>
    <w:p w:rsidR="00842E16" w:rsidRDefault="00842E16" w:rsidP="003A533F">
      <w:pPr>
        <w:spacing w:after="0" w:line="359" w:lineRule="auto"/>
        <w:ind w:left="118" w:right="5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Filters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should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ndled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under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laminar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ow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bench</w:t>
      </w:r>
      <w:r w:rsidRPr="004C757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 the analytical laborator</w:t>
      </w:r>
      <w:r>
        <w:rPr>
          <w:rFonts w:ascii="Verdana" w:hAnsi="Verdana" w:cs="Verdana"/>
          <w:spacing w:val="2"/>
          <w:sz w:val="20"/>
          <w:szCs w:val="20"/>
        </w:rPr>
        <w:t>y</w:t>
      </w:r>
      <w:r>
        <w:rPr>
          <w:rFonts w:ascii="Verdana" w:hAnsi="Verdana" w:cs="Verdana"/>
          <w:sz w:val="20"/>
          <w:szCs w:val="20"/>
        </w:rPr>
        <w:t>, and if possible at 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sampling site. </w:t>
      </w:r>
    </w:p>
    <w:p w:rsidR="00842E16" w:rsidRDefault="00842E16" w:rsidP="003A533F">
      <w:pPr>
        <w:spacing w:before="61" w:after="0" w:line="240" w:lineRule="auto"/>
        <w:ind w:left="118" w:right="417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6.3.2 A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grammable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laboratory furnace</w:t>
      </w:r>
    </w:p>
    <w:p w:rsidR="00842E16" w:rsidRDefault="00842E16" w:rsidP="003A533F">
      <w:pPr>
        <w:spacing w:before="2" w:after="0" w:line="180" w:lineRule="exact"/>
        <w:rPr>
          <w:sz w:val="18"/>
          <w:szCs w:val="18"/>
        </w:rPr>
      </w:pPr>
    </w:p>
    <w:p w:rsidR="00842E16" w:rsidRDefault="00842E16" w:rsidP="003A533F">
      <w:pPr>
        <w:spacing w:after="0" w:line="240" w:lineRule="auto"/>
        <w:ind w:left="118" w:right="469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This sh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uld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 able to reach 950 °C.</w:t>
      </w:r>
    </w:p>
    <w:p w:rsidR="00842E16" w:rsidRDefault="00842E16" w:rsidP="003A533F">
      <w:pPr>
        <w:spacing w:before="2" w:after="0" w:line="180" w:lineRule="exact"/>
        <w:rPr>
          <w:sz w:val="18"/>
          <w:szCs w:val="18"/>
        </w:rPr>
      </w:pPr>
    </w:p>
    <w:p w:rsidR="00842E16" w:rsidRDefault="00842E16" w:rsidP="003A533F">
      <w:pPr>
        <w:spacing w:after="0" w:line="240" w:lineRule="auto"/>
        <w:ind w:left="118" w:right="5244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6.3.3 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Stainless</w:t>
      </w:r>
      <w:proofErr w:type="gramEnd"/>
      <w:r>
        <w:rPr>
          <w:rFonts w:ascii="Verdana" w:hAnsi="Verdana" w:cs="Verdana"/>
          <w:sz w:val="20"/>
          <w:szCs w:val="20"/>
        </w:rPr>
        <w:t xml:space="preserve"> steel tweezers</w:t>
      </w:r>
    </w:p>
    <w:p w:rsidR="00842E16" w:rsidRDefault="00842E16" w:rsidP="003A533F">
      <w:pPr>
        <w:spacing w:before="2" w:after="0" w:line="180" w:lineRule="exact"/>
        <w:rPr>
          <w:sz w:val="18"/>
          <w:szCs w:val="18"/>
        </w:rPr>
      </w:pPr>
    </w:p>
    <w:p w:rsidR="00842E16" w:rsidRDefault="00842E16" w:rsidP="003A533F">
      <w:pPr>
        <w:spacing w:after="0" w:line="240" w:lineRule="auto"/>
        <w:ind w:left="118" w:right="75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Tweezers should have the s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ze and shape adapted to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handling of f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lters.</w:t>
      </w:r>
    </w:p>
    <w:p w:rsidR="00842E16" w:rsidRDefault="00842E16" w:rsidP="003A533F">
      <w:pPr>
        <w:spacing w:before="2" w:after="0" w:line="180" w:lineRule="exact"/>
        <w:rPr>
          <w:sz w:val="18"/>
          <w:szCs w:val="18"/>
        </w:rPr>
      </w:pPr>
    </w:p>
    <w:p w:rsidR="00842E16" w:rsidRDefault="00842E16" w:rsidP="00490984">
      <w:pPr>
        <w:spacing w:after="0" w:line="473" w:lineRule="exact"/>
        <w:ind w:left="118" w:right="10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position w:val="18"/>
          <w:sz w:val="20"/>
          <w:szCs w:val="20"/>
        </w:rPr>
        <w:t xml:space="preserve">6.3.4  </w:t>
      </w:r>
      <w:r>
        <w:rPr>
          <w:rFonts w:ascii="Verdana" w:hAnsi="Verdana" w:cs="Verdana"/>
          <w:spacing w:val="-19"/>
          <w:position w:val="18"/>
          <w:sz w:val="20"/>
          <w:szCs w:val="20"/>
        </w:rPr>
        <w:t xml:space="preserve"> </w:t>
      </w:r>
      <w:r>
        <w:rPr>
          <w:rFonts w:ascii="Verdana" w:hAnsi="Verdana" w:cs="Verdana"/>
          <w:position w:val="18"/>
          <w:sz w:val="20"/>
          <w:szCs w:val="20"/>
        </w:rPr>
        <w:t>Dust-free p</w:t>
      </w:r>
      <w:r>
        <w:rPr>
          <w:rFonts w:ascii="Verdana" w:hAnsi="Verdana" w:cs="Verdana"/>
          <w:spacing w:val="-2"/>
          <w:position w:val="18"/>
          <w:sz w:val="20"/>
          <w:szCs w:val="20"/>
        </w:rPr>
        <w:t>l</w:t>
      </w:r>
      <w:r>
        <w:rPr>
          <w:rFonts w:ascii="Verdana" w:hAnsi="Verdana" w:cs="Verdana"/>
          <w:position w:val="18"/>
          <w:sz w:val="20"/>
          <w:szCs w:val="20"/>
        </w:rPr>
        <w:t xml:space="preserve">astic gloves; e.g. polyethylene (PE) gloves                         </w:t>
      </w:r>
      <w:r>
        <w:rPr>
          <w:rFonts w:ascii="Verdana" w:hAnsi="Verdana" w:cs="Verdana"/>
          <w:spacing w:val="10"/>
          <w:position w:val="18"/>
          <w:sz w:val="20"/>
          <w:szCs w:val="20"/>
        </w:rPr>
        <w:t xml:space="preserve"> </w:t>
      </w:r>
    </w:p>
    <w:p w:rsidR="00842E16" w:rsidRDefault="00842E16" w:rsidP="00DB6782">
      <w:pPr>
        <w:spacing w:after="0" w:line="193" w:lineRule="exact"/>
        <w:ind w:right="163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Gloves should be kept clean of a</w:t>
      </w:r>
      <w:r>
        <w:rPr>
          <w:rFonts w:ascii="Verdana" w:hAnsi="Verdana" w:cs="Verdana"/>
          <w:spacing w:val="-3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organic or inorganic substance.</w:t>
      </w:r>
    </w:p>
    <w:p w:rsidR="00842E16" w:rsidRDefault="00842E16" w:rsidP="003A533F">
      <w:pPr>
        <w:spacing w:before="3" w:after="0" w:line="220" w:lineRule="exact"/>
      </w:pPr>
    </w:p>
    <w:p w:rsidR="00842E16" w:rsidRDefault="00842E16" w:rsidP="003A533F">
      <w:pPr>
        <w:spacing w:after="0" w:line="240" w:lineRule="auto"/>
        <w:ind w:left="118" w:right="440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7. </w:t>
      </w:r>
      <w:r>
        <w:rPr>
          <w:rFonts w:ascii="Verdana" w:hAnsi="Verdana" w:cs="Verdana"/>
          <w:b/>
          <w:bCs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Gases, s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t</w:t>
      </w:r>
      <w:r>
        <w:rPr>
          <w:rFonts w:ascii="Verdana" w:hAnsi="Verdana" w:cs="Verdana"/>
          <w:b/>
          <w:bCs/>
          <w:sz w:val="20"/>
          <w:szCs w:val="20"/>
        </w:rPr>
        <w:t>andards,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a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n</w:t>
      </w:r>
      <w:r>
        <w:rPr>
          <w:rFonts w:ascii="Verdana" w:hAnsi="Verdana" w:cs="Verdana"/>
          <w:b/>
          <w:bCs/>
          <w:sz w:val="20"/>
          <w:szCs w:val="20"/>
        </w:rPr>
        <w:t>d reactan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t</w:t>
      </w:r>
      <w:r>
        <w:rPr>
          <w:rFonts w:ascii="Verdana" w:hAnsi="Verdana" w:cs="Verdana"/>
          <w:b/>
          <w:bCs/>
          <w:sz w:val="20"/>
          <w:szCs w:val="20"/>
        </w:rPr>
        <w:t>s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66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7.1. Helium (He)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least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9</w:t>
      </w:r>
      <w:r>
        <w:rPr>
          <w:rFonts w:ascii="Verdana" w:hAnsi="Verdana" w:cs="Verdana"/>
          <w:spacing w:val="1"/>
          <w:sz w:val="20"/>
          <w:szCs w:val="20"/>
        </w:rPr>
        <w:t>9</w:t>
      </w:r>
      <w:r>
        <w:rPr>
          <w:rFonts w:ascii="Verdana" w:hAnsi="Verdana" w:cs="Verdana"/>
          <w:sz w:val="20"/>
          <w:szCs w:val="20"/>
        </w:rPr>
        <w:t>.999%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ult</w:t>
      </w:r>
      <w:r>
        <w:rPr>
          <w:rFonts w:ascii="Verdana" w:hAnsi="Verdana" w:cs="Verdana"/>
          <w:spacing w:val="-2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high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purity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</w:t>
      </w:r>
      <w:r>
        <w:rPr>
          <w:rFonts w:ascii="Verdana" w:hAnsi="Verdana" w:cs="Verdana"/>
          <w:spacing w:val="-2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ade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with low (&lt; 0.5 </w:t>
      </w:r>
      <w:proofErr w:type="spellStart"/>
      <w:r>
        <w:rPr>
          <w:rFonts w:ascii="Verdana" w:hAnsi="Verdana" w:cs="Verdana"/>
          <w:sz w:val="20"/>
          <w:szCs w:val="20"/>
        </w:rPr>
        <w:t>ppm</w:t>
      </w:r>
      <w:proofErr w:type="spellEnd"/>
      <w:r>
        <w:rPr>
          <w:rFonts w:ascii="Verdana" w:hAnsi="Verdana" w:cs="Verdana"/>
          <w:sz w:val="20"/>
          <w:szCs w:val="20"/>
        </w:rPr>
        <w:t>) moisture,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hyd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ocarbon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 oxygen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ba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kgroun</w:t>
      </w:r>
      <w:r>
        <w:rPr>
          <w:rFonts w:ascii="Verdana" w:hAnsi="Verdana" w:cs="Verdana"/>
          <w:spacing w:val="-1"/>
          <w:sz w:val="20"/>
          <w:szCs w:val="20"/>
        </w:rPr>
        <w:t>d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It</w:t>
      </w:r>
      <w:r>
        <w:rPr>
          <w:rFonts w:ascii="Verdana" w:hAnsi="Verdana" w:cs="Verdana"/>
          <w:spacing w:val="50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adv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sed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sc</w:t>
      </w:r>
      <w:r>
        <w:rPr>
          <w:rFonts w:ascii="Verdana" w:hAnsi="Verdana" w:cs="Verdana"/>
          <w:spacing w:val="-3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ub</w:t>
      </w:r>
      <w:r>
        <w:rPr>
          <w:rFonts w:ascii="Verdana" w:hAnsi="Verdana" w:cs="Verdana"/>
          <w:spacing w:val="4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out</w:t>
      </w:r>
      <w:r>
        <w:rPr>
          <w:rFonts w:ascii="Verdana" w:hAnsi="Verdana" w:cs="Verdana"/>
          <w:spacing w:val="5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traces</w:t>
      </w:r>
      <w:r>
        <w:rPr>
          <w:rFonts w:ascii="Verdana" w:hAnsi="Verdana" w:cs="Verdana"/>
          <w:spacing w:val="4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5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oxygen</w:t>
      </w:r>
      <w:r>
        <w:rPr>
          <w:rFonts w:ascii="Verdana" w:hAnsi="Verdana" w:cs="Verdana"/>
          <w:spacing w:val="4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from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5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He carrier gas using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oxygen trap.</w:t>
      </w:r>
    </w:p>
    <w:p w:rsidR="00842E16" w:rsidRDefault="00842E16" w:rsidP="003A533F">
      <w:pPr>
        <w:spacing w:after="0" w:line="258" w:lineRule="exact"/>
        <w:ind w:left="118" w:right="3545"/>
        <w:jc w:val="both"/>
        <w:rPr>
          <w:rFonts w:ascii="Verdana" w:hAnsi="Verdana" w:cs="Verdana"/>
          <w:sz w:val="13"/>
          <w:szCs w:val="13"/>
        </w:rPr>
      </w:pPr>
      <w:r>
        <w:rPr>
          <w:rFonts w:ascii="Verdana" w:hAnsi="Verdana" w:cs="Verdana"/>
          <w:position w:val="1"/>
          <w:sz w:val="20"/>
          <w:szCs w:val="20"/>
        </w:rPr>
        <w:t>7.2. Air or</w:t>
      </w:r>
      <w:r>
        <w:rPr>
          <w:rFonts w:ascii="Verdana" w:hAnsi="Verdana" w:cs="Verdana"/>
          <w:spacing w:val="-1"/>
          <w:position w:val="1"/>
          <w:sz w:val="20"/>
          <w:szCs w:val="20"/>
        </w:rPr>
        <w:t xml:space="preserve"> </w:t>
      </w:r>
      <w:r>
        <w:rPr>
          <w:rFonts w:ascii="Verdana" w:hAnsi="Verdana" w:cs="Verdana"/>
          <w:position w:val="1"/>
          <w:sz w:val="20"/>
          <w:szCs w:val="20"/>
        </w:rPr>
        <w:t xml:space="preserve">Nitrogen/Oxygen mix </w:t>
      </w:r>
      <w:r>
        <w:rPr>
          <w:rFonts w:ascii="Verdana" w:hAnsi="Verdana" w:cs="Verdana"/>
          <w:spacing w:val="-1"/>
          <w:position w:val="1"/>
          <w:sz w:val="20"/>
          <w:szCs w:val="20"/>
        </w:rPr>
        <w:t>8</w:t>
      </w:r>
      <w:r>
        <w:rPr>
          <w:rFonts w:ascii="Verdana" w:hAnsi="Verdana" w:cs="Verdana"/>
          <w:position w:val="1"/>
          <w:sz w:val="20"/>
          <w:szCs w:val="20"/>
        </w:rPr>
        <w:t>0:20 (</w:t>
      </w:r>
      <w:r>
        <w:rPr>
          <w:rFonts w:ascii="Verdana" w:hAnsi="Verdana" w:cs="Verdana"/>
          <w:spacing w:val="-1"/>
          <w:position w:val="1"/>
          <w:sz w:val="20"/>
          <w:szCs w:val="20"/>
        </w:rPr>
        <w:t>N</w:t>
      </w:r>
      <w:r>
        <w:rPr>
          <w:rFonts w:ascii="Verdana" w:hAnsi="Verdana" w:cs="Verdana"/>
          <w:position w:val="-2"/>
          <w:sz w:val="13"/>
          <w:szCs w:val="13"/>
        </w:rPr>
        <w:t>2</w:t>
      </w:r>
      <w:r>
        <w:rPr>
          <w:rFonts w:ascii="Verdana" w:hAnsi="Verdana" w:cs="Verdana"/>
          <w:position w:val="1"/>
          <w:sz w:val="20"/>
          <w:szCs w:val="20"/>
        </w:rPr>
        <w:t>/</w:t>
      </w:r>
      <w:r>
        <w:rPr>
          <w:rFonts w:ascii="Verdana" w:hAnsi="Verdana" w:cs="Verdana"/>
          <w:spacing w:val="-1"/>
          <w:position w:val="1"/>
          <w:sz w:val="20"/>
          <w:szCs w:val="20"/>
        </w:rPr>
        <w:t>O</w:t>
      </w:r>
      <w:r>
        <w:rPr>
          <w:rFonts w:ascii="Verdana" w:hAnsi="Verdana" w:cs="Verdana"/>
          <w:spacing w:val="-1"/>
          <w:position w:val="-2"/>
          <w:sz w:val="13"/>
          <w:szCs w:val="13"/>
        </w:rPr>
        <w:t>2</w:t>
      </w:r>
      <w:r>
        <w:rPr>
          <w:rFonts w:ascii="Verdana" w:hAnsi="Verdana" w:cs="Verdana"/>
          <w:spacing w:val="10"/>
          <w:position w:val="1"/>
          <w:sz w:val="20"/>
          <w:szCs w:val="20"/>
        </w:rPr>
        <w:t>)</w:t>
      </w:r>
      <w:r>
        <w:rPr>
          <w:rFonts w:ascii="Verdana" w:hAnsi="Verdana" w:cs="Verdana"/>
          <w:position w:val="10"/>
          <w:sz w:val="13"/>
          <w:szCs w:val="13"/>
        </w:rPr>
        <w:t>2</w:t>
      </w:r>
    </w:p>
    <w:p w:rsidR="00842E16" w:rsidRDefault="00842E16" w:rsidP="003A533F">
      <w:pPr>
        <w:spacing w:before="6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240" w:lineRule="auto"/>
        <w:ind w:left="118" w:right="179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tra zero grade 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th 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ow mo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st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>re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hydro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arbon background.</w:t>
      </w:r>
    </w:p>
    <w:p w:rsidR="00842E16" w:rsidRDefault="00842E16" w:rsidP="003A533F">
      <w:pPr>
        <w:spacing w:before="1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240" w:lineRule="auto"/>
        <w:ind w:left="118" w:right="6351"/>
        <w:jc w:val="both"/>
        <w:rPr>
          <w:rFonts w:ascii="Verdana" w:hAnsi="Verdana" w:cs="Verdana"/>
          <w:sz w:val="13"/>
          <w:szCs w:val="13"/>
        </w:rPr>
      </w:pPr>
      <w:r>
        <w:rPr>
          <w:rFonts w:ascii="Verdana" w:hAnsi="Verdana" w:cs="Verdana"/>
          <w:sz w:val="20"/>
          <w:szCs w:val="20"/>
        </w:rPr>
        <w:t>7.3. Hydrogen (</w:t>
      </w:r>
      <w:r>
        <w:rPr>
          <w:rFonts w:ascii="Verdana" w:hAnsi="Verdana" w:cs="Verdana"/>
          <w:spacing w:val="-2"/>
          <w:sz w:val="20"/>
          <w:szCs w:val="20"/>
        </w:rPr>
        <w:t>H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pacing w:val="9"/>
          <w:sz w:val="20"/>
          <w:szCs w:val="20"/>
        </w:rPr>
        <w:t>)</w:t>
      </w:r>
      <w:r>
        <w:rPr>
          <w:rFonts w:ascii="Verdana" w:hAnsi="Verdana" w:cs="Verdana"/>
          <w:position w:val="9"/>
          <w:sz w:val="13"/>
          <w:szCs w:val="13"/>
        </w:rPr>
        <w:t>3</w:t>
      </w:r>
    </w:p>
    <w:p w:rsidR="00842E16" w:rsidRDefault="00842E16" w:rsidP="003A533F">
      <w:pPr>
        <w:spacing w:before="6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240" w:lineRule="auto"/>
        <w:ind w:left="118" w:right="5765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99.997% 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urity or better.</w:t>
      </w:r>
      <w:proofErr w:type="gramEnd"/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438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7.4. Helium/Oxygen mix 90:10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(He/</w:t>
      </w:r>
      <w:r>
        <w:rPr>
          <w:rFonts w:ascii="Verdana" w:hAnsi="Verdana" w:cs="Verdana"/>
          <w:spacing w:val="-3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z w:val="20"/>
          <w:szCs w:val="20"/>
        </w:rPr>
        <w:t>)</w:t>
      </w:r>
    </w:p>
    <w:p w:rsidR="00842E16" w:rsidRDefault="00842E16" w:rsidP="003A533F">
      <w:pPr>
        <w:spacing w:before="6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349" w:lineRule="auto"/>
        <w:ind w:left="118" w:right="5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cus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m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ble</w:t>
      </w:r>
      <w:r>
        <w:rPr>
          <w:rFonts w:ascii="Verdana" w:hAnsi="Verdana" w:cs="Verdana"/>
          <w:sz w:val="20"/>
          <w:szCs w:val="20"/>
        </w:rPr>
        <w:t xml:space="preserve">nd </w:t>
      </w:r>
      <w:r>
        <w:rPr>
          <w:rFonts w:ascii="Verdana" w:hAnsi="Verdana" w:cs="Verdana"/>
          <w:spacing w:val="-1"/>
          <w:sz w:val="20"/>
          <w:szCs w:val="20"/>
        </w:rPr>
        <w:t>ga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10</w:t>
      </w:r>
      <w:r>
        <w:rPr>
          <w:rFonts w:ascii="Verdana" w:hAnsi="Verdana" w:cs="Verdana"/>
          <w:sz w:val="20"/>
          <w:szCs w:val="20"/>
        </w:rPr>
        <w:t>%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ox</w:t>
      </w:r>
      <w:r>
        <w:rPr>
          <w:rFonts w:ascii="Verdana" w:hAnsi="Verdana" w:cs="Verdana"/>
          <w:sz w:val="20"/>
          <w:szCs w:val="20"/>
        </w:rPr>
        <w:t>yg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 h</w:t>
      </w:r>
      <w:r>
        <w:rPr>
          <w:rFonts w:ascii="Verdana" w:hAnsi="Verdana" w:cs="Verdana"/>
          <w:spacing w:val="-1"/>
          <w:sz w:val="20"/>
          <w:szCs w:val="20"/>
        </w:rPr>
        <w:t>eli</w:t>
      </w:r>
      <w:r>
        <w:rPr>
          <w:rFonts w:ascii="Verdana" w:hAnsi="Verdana" w:cs="Verdana"/>
          <w:sz w:val="20"/>
          <w:szCs w:val="20"/>
        </w:rPr>
        <w:t>um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bala</w:t>
      </w:r>
      <w:r>
        <w:rPr>
          <w:rFonts w:ascii="Verdana" w:hAnsi="Verdana" w:cs="Verdana"/>
          <w:sz w:val="20"/>
          <w:szCs w:val="20"/>
        </w:rPr>
        <w:t>nc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Pu</w:t>
      </w:r>
      <w:r>
        <w:rPr>
          <w:rFonts w:ascii="Verdana" w:hAnsi="Verdana" w:cs="Verdana"/>
          <w:spacing w:val="-1"/>
          <w:sz w:val="20"/>
          <w:szCs w:val="20"/>
        </w:rPr>
        <w:t>ri</w:t>
      </w:r>
      <w:r>
        <w:rPr>
          <w:rFonts w:ascii="Verdana" w:hAnsi="Verdana" w:cs="Verdana"/>
          <w:sz w:val="20"/>
          <w:szCs w:val="20"/>
        </w:rPr>
        <w:t>ty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2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d be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99.999%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or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better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with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low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moisture</w:t>
      </w:r>
      <w:r w:rsidR="00490984">
        <w:rPr>
          <w:rFonts w:ascii="Verdana" w:hAnsi="Verdana" w:cs="Verdana"/>
          <w:sz w:val="20"/>
          <w:szCs w:val="20"/>
        </w:rPr>
        <w:t xml:space="preserve"> (&lt; 0.5 </w:t>
      </w:r>
      <w:proofErr w:type="spellStart"/>
      <w:r w:rsidR="00490984">
        <w:rPr>
          <w:rFonts w:ascii="Verdana" w:hAnsi="Verdana" w:cs="Verdana"/>
          <w:sz w:val="20"/>
          <w:szCs w:val="20"/>
        </w:rPr>
        <w:t>ppm</w:t>
      </w:r>
      <w:proofErr w:type="spellEnd"/>
      <w:r w:rsidR="00490984"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hy</w:t>
      </w:r>
      <w:r>
        <w:rPr>
          <w:rFonts w:ascii="Verdana" w:hAnsi="Verdana" w:cs="Verdana"/>
          <w:spacing w:val="-1"/>
          <w:sz w:val="20"/>
          <w:szCs w:val="20"/>
        </w:rPr>
        <w:t>d</w:t>
      </w:r>
      <w:r>
        <w:rPr>
          <w:rFonts w:ascii="Verdana" w:hAnsi="Verdana" w:cs="Verdana"/>
          <w:sz w:val="20"/>
          <w:szCs w:val="20"/>
        </w:rPr>
        <w:t>rocarbon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pacing w:val="40"/>
          <w:position w:val="-3"/>
          <w:sz w:val="13"/>
          <w:szCs w:val="13"/>
        </w:rPr>
        <w:t xml:space="preserve"> </w:t>
      </w:r>
      <w:r>
        <w:rPr>
          <w:rFonts w:ascii="Verdana" w:hAnsi="Verdana" w:cs="Verdana"/>
          <w:sz w:val="20"/>
          <w:szCs w:val="20"/>
        </w:rPr>
        <w:t>background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(&lt;</w:t>
      </w:r>
      <w:r>
        <w:rPr>
          <w:rFonts w:ascii="Verdana" w:hAnsi="Verdana" w:cs="Verdana"/>
          <w:spacing w:val="1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1 </w:t>
      </w:r>
      <w:proofErr w:type="spellStart"/>
      <w:r>
        <w:rPr>
          <w:rFonts w:ascii="Verdana" w:hAnsi="Verdana" w:cs="Verdana"/>
          <w:sz w:val="20"/>
          <w:szCs w:val="20"/>
        </w:rPr>
        <w:t>ppm</w:t>
      </w:r>
      <w:proofErr w:type="spellEnd"/>
      <w:r>
        <w:rPr>
          <w:rFonts w:ascii="Verdana" w:hAnsi="Verdana" w:cs="Verdana"/>
          <w:sz w:val="20"/>
          <w:szCs w:val="20"/>
        </w:rPr>
        <w:t>).</w:t>
      </w:r>
    </w:p>
    <w:p w:rsidR="00842E16" w:rsidRDefault="00842E16" w:rsidP="003A533F">
      <w:pPr>
        <w:spacing w:before="9" w:after="0" w:line="240" w:lineRule="auto"/>
        <w:ind w:left="118" w:right="426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7.5. Helium/methane mix 95:5 (</w:t>
      </w:r>
      <w:r>
        <w:rPr>
          <w:rFonts w:ascii="Verdana" w:hAnsi="Verdana" w:cs="Verdana"/>
          <w:spacing w:val="-2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e/C</w:t>
      </w:r>
      <w:r>
        <w:rPr>
          <w:rFonts w:ascii="Verdana" w:hAnsi="Verdana" w:cs="Verdana"/>
          <w:spacing w:val="-3"/>
          <w:sz w:val="20"/>
          <w:szCs w:val="20"/>
        </w:rPr>
        <w:t>H</w:t>
      </w:r>
      <w:r>
        <w:rPr>
          <w:rFonts w:ascii="Verdana" w:hAnsi="Verdana" w:cs="Verdana"/>
          <w:position w:val="-3"/>
          <w:sz w:val="13"/>
          <w:szCs w:val="13"/>
        </w:rPr>
        <w:t>4</w:t>
      </w:r>
      <w:r>
        <w:rPr>
          <w:rFonts w:ascii="Verdana" w:hAnsi="Verdana" w:cs="Verdana"/>
          <w:sz w:val="20"/>
          <w:szCs w:val="20"/>
        </w:rPr>
        <w:t>)</w:t>
      </w:r>
    </w:p>
    <w:p w:rsidR="00842E16" w:rsidRDefault="00842E16" w:rsidP="003A533F">
      <w:pPr>
        <w:spacing w:before="6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360" w:lineRule="auto"/>
        <w:ind w:left="118" w:right="5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This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also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custom blend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5.0%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methane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with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helium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balance.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Purity should</w:t>
      </w:r>
      <w:r>
        <w:rPr>
          <w:rFonts w:ascii="Verdana" w:hAnsi="Verdana" w:cs="Verdana"/>
          <w:spacing w:val="4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</w:t>
      </w:r>
      <w:r>
        <w:rPr>
          <w:rFonts w:ascii="Verdana" w:hAnsi="Verdana" w:cs="Verdana"/>
          <w:spacing w:val="4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99.999%</w:t>
      </w:r>
      <w:r>
        <w:rPr>
          <w:rFonts w:ascii="Verdana" w:hAnsi="Verdana" w:cs="Verdana"/>
          <w:spacing w:val="45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4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better</w:t>
      </w:r>
      <w:r>
        <w:rPr>
          <w:rFonts w:ascii="Verdana" w:hAnsi="Verdana" w:cs="Verdana"/>
          <w:spacing w:val="4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with</w:t>
      </w:r>
      <w:r>
        <w:rPr>
          <w:rFonts w:ascii="Verdana" w:hAnsi="Verdana" w:cs="Verdana"/>
          <w:spacing w:val="4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low</w:t>
      </w:r>
      <w:r>
        <w:rPr>
          <w:rFonts w:ascii="Verdana" w:hAnsi="Verdana" w:cs="Verdana"/>
          <w:spacing w:val="4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moisture,</w:t>
      </w:r>
      <w:r>
        <w:rPr>
          <w:rFonts w:ascii="Verdana" w:hAnsi="Verdana" w:cs="Verdana"/>
          <w:spacing w:val="4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hydr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carbon</w:t>
      </w:r>
      <w:r>
        <w:rPr>
          <w:rFonts w:ascii="Verdana" w:hAnsi="Verdana" w:cs="Verdana"/>
          <w:spacing w:val="4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background</w:t>
      </w:r>
      <w:r>
        <w:rPr>
          <w:rFonts w:ascii="Verdana" w:hAnsi="Verdana" w:cs="Verdana"/>
          <w:spacing w:val="4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 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pacing w:val="25"/>
          <w:position w:val="-3"/>
          <w:sz w:val="13"/>
          <w:szCs w:val="13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>&lt;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1 </w:t>
      </w:r>
      <w:proofErr w:type="spellStart"/>
      <w:r>
        <w:rPr>
          <w:rFonts w:ascii="Verdana" w:hAnsi="Verdana" w:cs="Verdana"/>
          <w:spacing w:val="-1"/>
          <w:sz w:val="20"/>
          <w:szCs w:val="20"/>
        </w:rPr>
        <w:t>ppm</w:t>
      </w:r>
      <w:proofErr w:type="spellEnd"/>
      <w:r>
        <w:rPr>
          <w:rFonts w:ascii="Verdana" w:hAnsi="Verdana" w:cs="Verdana"/>
          <w:sz w:val="20"/>
          <w:szCs w:val="20"/>
        </w:rPr>
        <w:t>).</w:t>
      </w:r>
      <w:r>
        <w:rPr>
          <w:rFonts w:ascii="Verdana" w:hAnsi="Verdana" w:cs="Verdana"/>
          <w:spacing w:val="1"/>
          <w:sz w:val="20"/>
          <w:szCs w:val="20"/>
        </w:rPr>
        <w:t xml:space="preserve"> [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-1"/>
          <w:sz w:val="20"/>
          <w:szCs w:val="20"/>
        </w:rPr>
        <w:t xml:space="preserve"> smal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de</w:t>
      </w:r>
      <w:r>
        <w:rPr>
          <w:rFonts w:ascii="Verdana" w:hAnsi="Verdana" w:cs="Verdana"/>
          <w:sz w:val="20"/>
          <w:szCs w:val="20"/>
        </w:rPr>
        <w:t>r (</w:t>
      </w:r>
      <w:r>
        <w:rPr>
          <w:rFonts w:ascii="Verdana" w:hAnsi="Verdana" w:cs="Verdana"/>
          <w:spacing w:val="-1"/>
          <w:sz w:val="20"/>
          <w:szCs w:val="20"/>
        </w:rPr>
        <w:t>B5</w:t>
      </w:r>
      <w:r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 xml:space="preserve">l </w:t>
      </w:r>
      <w:r>
        <w:rPr>
          <w:rFonts w:ascii="Verdana" w:hAnsi="Verdana" w:cs="Verdana"/>
          <w:spacing w:val="-1"/>
          <w:sz w:val="20"/>
          <w:szCs w:val="20"/>
        </w:rPr>
        <w:t>las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for th</w:t>
      </w:r>
      <w:r>
        <w:rPr>
          <w:rFonts w:ascii="Verdana" w:hAnsi="Verdana" w:cs="Verdana"/>
          <w:spacing w:val="-1"/>
          <w:sz w:val="20"/>
          <w:szCs w:val="20"/>
        </w:rPr>
        <w:t>ousa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d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al</w:t>
      </w:r>
      <w:r>
        <w:rPr>
          <w:rFonts w:ascii="Verdana" w:hAnsi="Verdana" w:cs="Verdana"/>
          <w:sz w:val="20"/>
          <w:szCs w:val="20"/>
        </w:rPr>
        <w:t>ys</w:t>
      </w:r>
      <w:r>
        <w:rPr>
          <w:rFonts w:ascii="Verdana" w:hAnsi="Verdana" w:cs="Verdana"/>
          <w:spacing w:val="-1"/>
          <w:sz w:val="20"/>
          <w:szCs w:val="20"/>
        </w:rPr>
        <w:t>es].</w:t>
      </w:r>
    </w:p>
    <w:p w:rsidR="00842E16" w:rsidRDefault="00842E16" w:rsidP="003A533F">
      <w:pPr>
        <w:spacing w:after="0" w:line="220" w:lineRule="exact"/>
        <w:ind w:left="118" w:right="426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7.6.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Carbon containing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standard solution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39" w:lineRule="auto"/>
        <w:ind w:left="118" w:right="52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For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instan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sucro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solution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with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6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precisely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dete</w:t>
      </w:r>
      <w:r>
        <w:rPr>
          <w:rFonts w:ascii="Verdana" w:hAnsi="Verdana" w:cs="Verdana"/>
          <w:spacing w:val="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mined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concentration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 xml:space="preserve">f about </w:t>
      </w:r>
      <w:r w:rsidR="00490984">
        <w:rPr>
          <w:rFonts w:ascii="Verdana" w:hAnsi="Verdana" w:cs="Verdana"/>
          <w:sz w:val="20"/>
          <w:szCs w:val="20"/>
        </w:rPr>
        <w:t>1</w:t>
      </w:r>
      <w:r w:rsidR="00490984"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4 µg C µ</w:t>
      </w:r>
      <w:r>
        <w:rPr>
          <w:rFonts w:ascii="Verdana" w:hAnsi="Verdana" w:cs="Verdana"/>
          <w:spacing w:val="-2"/>
          <w:sz w:val="20"/>
          <w:szCs w:val="20"/>
        </w:rPr>
        <w:t>l</w:t>
      </w:r>
      <w:r>
        <w:rPr>
          <w:rFonts w:ascii="Verdana" w:hAnsi="Verdana" w:cs="Verdana"/>
          <w:position w:val="9"/>
          <w:sz w:val="13"/>
          <w:szCs w:val="13"/>
        </w:rPr>
        <w:t>-1</w:t>
      </w:r>
      <w:r>
        <w:rPr>
          <w:rFonts w:ascii="Verdana" w:hAnsi="Verdana" w:cs="Verdana"/>
          <w:sz w:val="20"/>
          <w:szCs w:val="20"/>
        </w:rPr>
        <w:t>.</w:t>
      </w:r>
      <w:proofErr w:type="gramEnd"/>
    </w:p>
    <w:p w:rsidR="00842E16" w:rsidRDefault="00842E16" w:rsidP="003A533F">
      <w:pPr>
        <w:spacing w:before="12" w:after="0" w:line="240" w:lineRule="auto"/>
        <w:ind w:left="118" w:right="421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7.7. Pure c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rbon containing st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nd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rd gas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38" w:lineRule="auto"/>
        <w:ind w:left="118" w:right="53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For </w:t>
      </w:r>
      <w:r>
        <w:rPr>
          <w:rFonts w:ascii="Verdana" w:hAnsi="Verdana" w:cs="Verdana"/>
          <w:spacing w:val="1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instance, </w:t>
      </w:r>
      <w:r>
        <w:rPr>
          <w:rFonts w:ascii="Verdana" w:hAnsi="Verdana" w:cs="Verdana"/>
          <w:spacing w:val="1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a </w:t>
      </w:r>
      <w:r>
        <w:rPr>
          <w:rFonts w:ascii="Verdana" w:hAnsi="Verdana" w:cs="Verdana"/>
          <w:spacing w:val="1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cylinder </w:t>
      </w:r>
      <w:r>
        <w:rPr>
          <w:rFonts w:ascii="Verdana" w:hAnsi="Verdana" w:cs="Verdana"/>
          <w:spacing w:val="1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of </w:t>
      </w:r>
      <w:r>
        <w:rPr>
          <w:rFonts w:ascii="Verdana" w:hAnsi="Verdana" w:cs="Verdana"/>
          <w:spacing w:val="1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pure </w:t>
      </w:r>
      <w:r>
        <w:rPr>
          <w:rFonts w:ascii="Verdana" w:hAnsi="Verdana" w:cs="Verdana"/>
          <w:spacing w:val="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 xml:space="preserve">2  </w:t>
      </w:r>
      <w:r>
        <w:rPr>
          <w:rFonts w:ascii="Verdana" w:hAnsi="Verdana" w:cs="Verdana"/>
          <w:spacing w:val="13"/>
          <w:position w:val="-3"/>
          <w:sz w:val="13"/>
          <w:szCs w:val="13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(purity </w:t>
      </w:r>
      <w:r>
        <w:rPr>
          <w:rFonts w:ascii="Verdana" w:hAnsi="Verdana" w:cs="Verdana"/>
          <w:spacing w:val="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&gt; </w:t>
      </w:r>
      <w:r>
        <w:rPr>
          <w:rFonts w:ascii="Verdana" w:hAnsi="Verdana" w:cs="Verdana"/>
          <w:spacing w:val="1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99.</w:t>
      </w:r>
      <w:r>
        <w:rPr>
          <w:rFonts w:ascii="Verdana" w:hAnsi="Verdana" w:cs="Verdana"/>
          <w:spacing w:val="-1"/>
          <w:sz w:val="20"/>
          <w:szCs w:val="20"/>
        </w:rPr>
        <w:t>9</w:t>
      </w:r>
      <w:r>
        <w:rPr>
          <w:rFonts w:ascii="Verdana" w:hAnsi="Verdana" w:cs="Verdana"/>
          <w:sz w:val="20"/>
          <w:szCs w:val="20"/>
        </w:rPr>
        <w:t xml:space="preserve">99%) </w:t>
      </w:r>
      <w:r>
        <w:rPr>
          <w:rFonts w:ascii="Verdana" w:hAnsi="Verdana" w:cs="Verdana"/>
          <w:spacing w:val="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for </w:t>
      </w:r>
      <w:r>
        <w:rPr>
          <w:rFonts w:ascii="Verdana" w:hAnsi="Verdana" w:cs="Verdana"/>
          <w:spacing w:val="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checking </w:t>
      </w:r>
      <w:r>
        <w:rPr>
          <w:rFonts w:ascii="Verdana" w:hAnsi="Verdana" w:cs="Verdana"/>
          <w:spacing w:val="1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the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pacing w:val="1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me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calibra</w:t>
      </w:r>
      <w:r>
        <w:rPr>
          <w:rFonts w:ascii="Verdana" w:hAnsi="Verdana" w:cs="Verdana"/>
          <w:spacing w:val="1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io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bot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 xml:space="preserve">e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 xml:space="preserve">d </w:t>
      </w:r>
      <w:r>
        <w:rPr>
          <w:rFonts w:ascii="Verdana" w:hAnsi="Verdana" w:cs="Verdana"/>
          <w:spacing w:val="-1"/>
          <w:sz w:val="20"/>
          <w:szCs w:val="20"/>
        </w:rPr>
        <w:t>He</w:t>
      </w:r>
      <w:r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pacing w:val="25"/>
          <w:position w:val="-3"/>
          <w:sz w:val="13"/>
          <w:szCs w:val="13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odes.</w:t>
      </w:r>
    </w:p>
    <w:p w:rsidR="00842E16" w:rsidRDefault="00645297" w:rsidP="003A533F">
      <w:pPr>
        <w:spacing w:before="10" w:after="0" w:line="190" w:lineRule="exact"/>
        <w:rPr>
          <w:sz w:val="19"/>
          <w:szCs w:val="19"/>
        </w:rPr>
      </w:pPr>
      <w:r w:rsidRPr="00645297">
        <w:rPr>
          <w:noProof/>
        </w:rPr>
        <w:pict>
          <v:group id="_x0000_s1039" style="position:absolute;margin-left:89.9pt;margin-top:20.6pt;width:2in;height:.1pt;z-index:-251668480;mso-position-horizontal-relative:page" coordorigin="1798,412" coordsize="2880,2">
            <v:shape id="_x0000_s1040" style="position:absolute;left:1798;top:412;width:2880;height:2" coordorigin="1798,412" coordsize="2880,0" path="m1798,412r2880,e" filled="f" strokeweight=".7pt">
              <v:path arrowok="t"/>
            </v:shape>
            <w10:wrap anchorx="page"/>
          </v:group>
        </w:pict>
      </w:r>
    </w:p>
    <w:p w:rsidR="00842E16" w:rsidRDefault="00842E16" w:rsidP="003A533F">
      <w:pPr>
        <w:spacing w:before="43" w:after="0" w:line="240" w:lineRule="auto"/>
        <w:ind w:left="118" w:right="-20"/>
        <w:rPr>
          <w:rFonts w:ascii="Verdana" w:hAnsi="Verdana" w:cs="Verdana"/>
          <w:sz w:val="16"/>
          <w:szCs w:val="16"/>
        </w:rPr>
      </w:pPr>
      <w:r>
        <w:rPr>
          <w:rFonts w:ascii="Times New Roman" w:hAnsi="Times New Roman"/>
          <w:position w:val="9"/>
          <w:sz w:val="13"/>
          <w:szCs w:val="13"/>
        </w:rPr>
        <w:t>2,</w:t>
      </w:r>
      <w:r>
        <w:rPr>
          <w:rFonts w:ascii="Times New Roman" w:hAnsi="Times New Roman"/>
          <w:spacing w:val="-1"/>
          <w:position w:val="9"/>
          <w:sz w:val="13"/>
          <w:szCs w:val="13"/>
        </w:rPr>
        <w:t xml:space="preserve"> </w:t>
      </w:r>
      <w:r>
        <w:rPr>
          <w:rFonts w:ascii="Times New Roman" w:hAnsi="Times New Roman"/>
          <w:position w:val="9"/>
          <w:sz w:val="13"/>
          <w:szCs w:val="13"/>
        </w:rPr>
        <w:t xml:space="preserve">3  </w:t>
      </w:r>
      <w:r>
        <w:rPr>
          <w:rFonts w:ascii="Times New Roman" w:hAnsi="Times New Roman"/>
          <w:spacing w:val="2"/>
          <w:position w:val="9"/>
          <w:sz w:val="13"/>
          <w:szCs w:val="13"/>
        </w:rPr>
        <w:t xml:space="preserve"> </w:t>
      </w:r>
      <w:r>
        <w:rPr>
          <w:rFonts w:ascii="Verdana" w:hAnsi="Verdana" w:cs="Verdana"/>
          <w:sz w:val="16"/>
          <w:szCs w:val="16"/>
        </w:rPr>
        <w:t>Air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and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Hy</w:t>
      </w:r>
      <w:r>
        <w:rPr>
          <w:rFonts w:ascii="Verdana" w:hAnsi="Verdana" w:cs="Verdana"/>
          <w:spacing w:val="1"/>
          <w:sz w:val="16"/>
          <w:szCs w:val="16"/>
        </w:rPr>
        <w:t>d</w:t>
      </w:r>
      <w:r>
        <w:rPr>
          <w:rFonts w:ascii="Verdana" w:hAnsi="Verdana" w:cs="Verdana"/>
          <w:sz w:val="16"/>
          <w:szCs w:val="16"/>
        </w:rPr>
        <w:t>rogen</w:t>
      </w:r>
      <w:r>
        <w:rPr>
          <w:rFonts w:ascii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can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pacing w:val="1"/>
          <w:sz w:val="16"/>
          <w:szCs w:val="16"/>
        </w:rPr>
        <w:t>b</w:t>
      </w:r>
      <w:r>
        <w:rPr>
          <w:rFonts w:ascii="Verdana" w:hAnsi="Verdana" w:cs="Verdana"/>
          <w:sz w:val="16"/>
          <w:szCs w:val="16"/>
        </w:rPr>
        <w:t>e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supplied</w:t>
      </w:r>
      <w:r>
        <w:rPr>
          <w:rFonts w:ascii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by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pacing w:val="1"/>
          <w:sz w:val="16"/>
          <w:szCs w:val="16"/>
        </w:rPr>
        <w:t>A</w:t>
      </w:r>
      <w:r>
        <w:rPr>
          <w:rFonts w:ascii="Verdana" w:hAnsi="Verdana" w:cs="Verdana"/>
          <w:spacing w:val="-1"/>
          <w:sz w:val="16"/>
          <w:szCs w:val="16"/>
        </w:rPr>
        <w:t>i</w:t>
      </w:r>
      <w:r>
        <w:rPr>
          <w:rFonts w:ascii="Verdana" w:hAnsi="Verdana" w:cs="Verdana"/>
          <w:sz w:val="16"/>
          <w:szCs w:val="16"/>
        </w:rPr>
        <w:t>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and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H</w:t>
      </w:r>
      <w:r>
        <w:rPr>
          <w:rFonts w:ascii="Verdana" w:hAnsi="Verdana" w:cs="Verdana"/>
          <w:spacing w:val="-2"/>
          <w:sz w:val="16"/>
          <w:szCs w:val="16"/>
        </w:rPr>
        <w:t>y</w:t>
      </w:r>
      <w:r>
        <w:rPr>
          <w:rFonts w:ascii="Verdana" w:hAnsi="Verdana" w:cs="Verdana"/>
          <w:sz w:val="16"/>
          <w:szCs w:val="16"/>
        </w:rPr>
        <w:t>drogen</w:t>
      </w:r>
      <w:r>
        <w:rPr>
          <w:rFonts w:ascii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gener</w:t>
      </w:r>
      <w:r>
        <w:rPr>
          <w:rFonts w:ascii="Verdana" w:hAnsi="Verdana" w:cs="Verdana"/>
          <w:spacing w:val="2"/>
          <w:sz w:val="16"/>
          <w:szCs w:val="16"/>
        </w:rPr>
        <w:t>a</w:t>
      </w:r>
      <w:r>
        <w:rPr>
          <w:rFonts w:ascii="Verdana" w:hAnsi="Verdana" w:cs="Verdana"/>
          <w:sz w:val="16"/>
          <w:szCs w:val="16"/>
        </w:rPr>
        <w:t>tors</w:t>
      </w:r>
      <w:r>
        <w:rPr>
          <w:rFonts w:ascii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instead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of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gas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</w:t>
      </w:r>
      <w:r>
        <w:rPr>
          <w:rFonts w:ascii="Verdana" w:hAnsi="Verdana" w:cs="Verdana"/>
          <w:spacing w:val="2"/>
          <w:sz w:val="16"/>
          <w:szCs w:val="16"/>
        </w:rPr>
        <w:t>y</w:t>
      </w:r>
      <w:r>
        <w:rPr>
          <w:rFonts w:ascii="Verdana" w:hAnsi="Verdana" w:cs="Verdana"/>
          <w:sz w:val="16"/>
          <w:szCs w:val="16"/>
        </w:rPr>
        <w:t>linders.</w:t>
      </w:r>
    </w:p>
    <w:p w:rsidR="00842E16" w:rsidRDefault="00842E16" w:rsidP="003A533F">
      <w:pPr>
        <w:spacing w:after="0"/>
        <w:sectPr w:rsidR="00842E16">
          <w:pgSz w:w="11920" w:h="16840"/>
          <w:pgMar w:top="1380" w:right="1680" w:bottom="900" w:left="1680" w:header="0" w:footer="717" w:gutter="0"/>
          <w:cols w:space="720"/>
        </w:sectPr>
      </w:pPr>
    </w:p>
    <w:p w:rsidR="00842E16" w:rsidRDefault="00842E16" w:rsidP="003A533F">
      <w:pPr>
        <w:spacing w:before="59" w:after="0" w:line="240" w:lineRule="auto"/>
        <w:ind w:left="118" w:right="675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 xml:space="preserve">8. </w:t>
      </w:r>
      <w:r>
        <w:rPr>
          <w:rFonts w:ascii="Verdana" w:hAnsi="Verdana" w:cs="Verdana"/>
          <w:b/>
          <w:bCs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Procedures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59" w:lineRule="auto"/>
        <w:ind w:left="118" w:right="5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For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readability,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various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procedures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are e</w:t>
      </w:r>
      <w:r>
        <w:rPr>
          <w:rFonts w:ascii="Verdana" w:hAnsi="Verdana" w:cs="Verdana"/>
          <w:spacing w:val="1"/>
          <w:sz w:val="20"/>
          <w:szCs w:val="20"/>
        </w:rPr>
        <w:t>d</w:t>
      </w:r>
      <w:r>
        <w:rPr>
          <w:rFonts w:ascii="Verdana" w:hAnsi="Verdana" w:cs="Verdana"/>
          <w:sz w:val="20"/>
          <w:szCs w:val="20"/>
        </w:rPr>
        <w:t>ited independently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from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each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other, with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cross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references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when n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cessary.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All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operations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d critic</w:t>
      </w:r>
      <w:r>
        <w:rPr>
          <w:rFonts w:ascii="Verdana" w:hAnsi="Verdana" w:cs="Verdana"/>
          <w:spacing w:val="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parame</w:t>
      </w:r>
      <w:r>
        <w:rPr>
          <w:rFonts w:ascii="Verdana" w:hAnsi="Verdana" w:cs="Verdana"/>
          <w:spacing w:val="1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pacing w:val="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s, i.e. gas flows, ovens’ temperatures, instrument pressure, baseline FID value, laser transmittance and reflectance values for a blank filter, should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re</w:t>
      </w:r>
      <w:r>
        <w:rPr>
          <w:rFonts w:ascii="Verdana" w:hAnsi="Verdana" w:cs="Verdana"/>
          <w:sz w:val="20"/>
          <w:szCs w:val="20"/>
        </w:rPr>
        <w:t>corded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paper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or an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elect</w:t>
      </w:r>
      <w:r>
        <w:rPr>
          <w:rFonts w:ascii="Verdana" w:hAnsi="Verdana" w:cs="Verdana"/>
          <w:spacing w:val="-2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onic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gbook.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var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ous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SOPs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are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sorted </w:t>
      </w:r>
      <w:r>
        <w:rPr>
          <w:rFonts w:ascii="Verdana" w:hAnsi="Verdana" w:cs="Verdana"/>
          <w:spacing w:val="-1"/>
          <w:sz w:val="20"/>
          <w:szCs w:val="20"/>
        </w:rPr>
        <w:t>accordi</w:t>
      </w:r>
      <w:r>
        <w:rPr>
          <w:rFonts w:ascii="Verdana" w:hAnsi="Verdana" w:cs="Verdana"/>
          <w:sz w:val="20"/>
          <w:szCs w:val="20"/>
        </w:rPr>
        <w:t xml:space="preserve">ng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o the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de</w:t>
      </w:r>
      <w:r>
        <w:rPr>
          <w:rFonts w:ascii="Verdana" w:hAnsi="Verdana" w:cs="Verdana"/>
          <w:sz w:val="20"/>
          <w:szCs w:val="20"/>
        </w:rPr>
        <w:t>x</w:t>
      </w:r>
      <w:r>
        <w:rPr>
          <w:rFonts w:ascii="Verdana" w:hAnsi="Verdana" w:cs="Verdana"/>
          <w:spacing w:val="-1"/>
          <w:sz w:val="20"/>
          <w:szCs w:val="20"/>
        </w:rPr>
        <w:t xml:space="preserve"> belo</w:t>
      </w:r>
      <w:r>
        <w:rPr>
          <w:rFonts w:ascii="Verdana" w:hAnsi="Verdana" w:cs="Verdana"/>
          <w:sz w:val="20"/>
          <w:szCs w:val="20"/>
        </w:rPr>
        <w:t>w:</w:t>
      </w:r>
    </w:p>
    <w:p w:rsidR="00842E16" w:rsidRDefault="00842E16" w:rsidP="003A533F">
      <w:pPr>
        <w:spacing w:before="5" w:after="0" w:line="160" w:lineRule="exact"/>
        <w:rPr>
          <w:sz w:val="16"/>
          <w:szCs w:val="16"/>
        </w:rPr>
      </w:pPr>
    </w:p>
    <w:p w:rsidR="00842E16" w:rsidRDefault="00842E16" w:rsidP="00237EEB">
      <w:pPr>
        <w:spacing w:after="0" w:line="360" w:lineRule="auto"/>
        <w:rPr>
          <w:sz w:val="20"/>
          <w:szCs w:val="20"/>
        </w:rPr>
      </w:pPr>
    </w:p>
    <w:p w:rsidR="00842E16" w:rsidRDefault="00842E16">
      <w:pPr>
        <w:spacing w:after="0" w:line="360" w:lineRule="auto"/>
        <w:ind w:left="478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 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ter c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ean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</w:t>
      </w:r>
    </w:p>
    <w:p w:rsidR="00842E16" w:rsidRDefault="00842E16" w:rsidP="00237EEB">
      <w:pPr>
        <w:spacing w:after="0" w:line="360" w:lineRule="auto"/>
        <w:ind w:left="478" w:right="-20"/>
        <w:rPr>
          <w:rFonts w:ascii="Verdana" w:hAnsi="Verdana" w:cs="Verdana"/>
          <w:position w:val="-6"/>
          <w:sz w:val="20"/>
          <w:szCs w:val="20"/>
        </w:rPr>
      </w:pPr>
    </w:p>
    <w:p w:rsidR="00842E16" w:rsidRDefault="00842E16" w:rsidP="00237EEB">
      <w:pPr>
        <w:tabs>
          <w:tab w:val="left" w:pos="5040"/>
        </w:tabs>
        <w:spacing w:after="0" w:line="360" w:lineRule="auto"/>
        <w:ind w:left="478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position w:val="-5"/>
          <w:sz w:val="20"/>
          <w:szCs w:val="20"/>
        </w:rPr>
        <w:t>2. Filter storage</w:t>
      </w:r>
      <w:r>
        <w:rPr>
          <w:rFonts w:ascii="Verdana" w:hAnsi="Verdana" w:cs="Verdana"/>
          <w:position w:val="-5"/>
          <w:sz w:val="20"/>
          <w:szCs w:val="20"/>
        </w:rPr>
        <w:tab/>
      </w:r>
    </w:p>
    <w:p w:rsidR="00842E16" w:rsidRDefault="00842E16" w:rsidP="00237EEB">
      <w:pPr>
        <w:spacing w:before="2" w:after="0" w:line="360" w:lineRule="auto"/>
        <w:rPr>
          <w:sz w:val="12"/>
          <w:szCs w:val="12"/>
        </w:rPr>
      </w:pPr>
    </w:p>
    <w:p w:rsidR="00842E16" w:rsidRDefault="00842E16">
      <w:pPr>
        <w:spacing w:after="0" w:line="360" w:lineRule="auto"/>
        <w:ind w:left="478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3.1.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nst</w:t>
      </w:r>
      <w:r>
        <w:rPr>
          <w:rFonts w:ascii="Verdana" w:hAnsi="Verdana" w:cs="Verdana"/>
          <w:spacing w:val="-1"/>
          <w:sz w:val="20"/>
          <w:szCs w:val="20"/>
        </w:rPr>
        <w:t>ru</w:t>
      </w:r>
      <w:r>
        <w:rPr>
          <w:rFonts w:ascii="Verdana" w:hAnsi="Verdana" w:cs="Verdana"/>
          <w:sz w:val="20"/>
          <w:szCs w:val="20"/>
        </w:rPr>
        <w:t>ment Start up</w:t>
      </w:r>
    </w:p>
    <w:p w:rsidR="00842E16" w:rsidRDefault="00842E16" w:rsidP="00237EEB">
      <w:pPr>
        <w:spacing w:before="2" w:after="0" w:line="360" w:lineRule="auto"/>
        <w:rPr>
          <w:sz w:val="12"/>
          <w:szCs w:val="12"/>
        </w:rPr>
      </w:pPr>
    </w:p>
    <w:p w:rsidR="00842E16" w:rsidRDefault="00842E16">
      <w:pPr>
        <w:spacing w:after="0" w:line="360" w:lineRule="auto"/>
        <w:ind w:left="478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3.2. Da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bration 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th a carbon c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nta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 so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ut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on</w:t>
      </w:r>
    </w:p>
    <w:p w:rsidR="00842E16" w:rsidRDefault="00842E16" w:rsidP="00237EEB">
      <w:pPr>
        <w:spacing w:before="2" w:after="0" w:line="360" w:lineRule="auto"/>
        <w:rPr>
          <w:sz w:val="12"/>
          <w:szCs w:val="12"/>
        </w:rPr>
      </w:pPr>
    </w:p>
    <w:p w:rsidR="00842E16" w:rsidRDefault="00842E16">
      <w:pPr>
        <w:spacing w:after="0" w:line="360" w:lineRule="auto"/>
        <w:ind w:left="478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3.3. Per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od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cal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nstr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 xml:space="preserve">ment 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 xml:space="preserve">heck from a 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e carbon c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nta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 gas</w:t>
      </w:r>
    </w:p>
    <w:p w:rsidR="00842E16" w:rsidRDefault="00842E16" w:rsidP="00237EEB">
      <w:pPr>
        <w:spacing w:before="2" w:after="0" w:line="360" w:lineRule="auto"/>
        <w:rPr>
          <w:sz w:val="12"/>
          <w:szCs w:val="12"/>
        </w:rPr>
      </w:pPr>
    </w:p>
    <w:p w:rsidR="00842E16" w:rsidRDefault="00842E16">
      <w:pPr>
        <w:spacing w:after="0" w:line="360" w:lineRule="auto"/>
        <w:ind w:left="478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4.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nalysis of ambient samples</w:t>
      </w:r>
    </w:p>
    <w:p w:rsidR="00842E16" w:rsidRDefault="00842E16" w:rsidP="00237EEB">
      <w:pPr>
        <w:spacing w:before="1" w:after="0" w:line="360" w:lineRule="auto"/>
        <w:rPr>
          <w:sz w:val="12"/>
          <w:szCs w:val="12"/>
        </w:rPr>
      </w:pPr>
    </w:p>
    <w:p w:rsidR="00842E16" w:rsidRDefault="00842E16">
      <w:pPr>
        <w:spacing w:after="0" w:line="360" w:lineRule="auto"/>
        <w:ind w:left="478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</w:t>
      </w:r>
      <w:r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nst</w:t>
      </w:r>
      <w:r>
        <w:rPr>
          <w:rFonts w:ascii="Verdana" w:hAnsi="Verdana" w:cs="Verdana"/>
          <w:spacing w:val="-1"/>
          <w:sz w:val="20"/>
          <w:szCs w:val="20"/>
        </w:rPr>
        <w:t>ru</w:t>
      </w:r>
      <w:r>
        <w:rPr>
          <w:rFonts w:ascii="Verdana" w:hAnsi="Verdana" w:cs="Verdana"/>
          <w:sz w:val="20"/>
          <w:szCs w:val="20"/>
        </w:rPr>
        <w:t>ment Shut down</w:t>
      </w:r>
    </w:p>
    <w:p w:rsidR="00842E16" w:rsidRDefault="00842E16" w:rsidP="00237EEB">
      <w:pPr>
        <w:spacing w:before="2" w:after="0" w:line="360" w:lineRule="auto"/>
        <w:rPr>
          <w:sz w:val="12"/>
          <w:szCs w:val="12"/>
        </w:rPr>
      </w:pPr>
    </w:p>
    <w:p w:rsidR="00842E16" w:rsidRDefault="00842E16" w:rsidP="003A533F">
      <w:pPr>
        <w:spacing w:after="0"/>
        <w:sectPr w:rsidR="00842E16">
          <w:pgSz w:w="11920" w:h="16840"/>
          <w:pgMar w:top="1380" w:right="1680" w:bottom="900" w:left="1680" w:header="0" w:footer="717" w:gutter="0"/>
          <w:cols w:space="720"/>
        </w:sectPr>
      </w:pPr>
    </w:p>
    <w:p w:rsidR="00842E16" w:rsidRDefault="00842E16" w:rsidP="003A533F">
      <w:pPr>
        <w:spacing w:before="59" w:after="0" w:line="240" w:lineRule="auto"/>
        <w:ind w:left="3031" w:right="301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>SOP 1.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Fil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t</w:t>
      </w:r>
      <w:r>
        <w:rPr>
          <w:rFonts w:ascii="Verdana" w:hAnsi="Verdana" w:cs="Verdana"/>
          <w:b/>
          <w:bCs/>
          <w:sz w:val="20"/>
          <w:szCs w:val="20"/>
        </w:rPr>
        <w:t>er cleani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n</w:t>
      </w:r>
      <w:r>
        <w:rPr>
          <w:rFonts w:ascii="Verdana" w:hAnsi="Verdana" w:cs="Verdana"/>
          <w:b/>
          <w:bCs/>
          <w:sz w:val="20"/>
          <w:szCs w:val="20"/>
        </w:rPr>
        <w:t>g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7" w:after="0" w:line="280" w:lineRule="exact"/>
        <w:rPr>
          <w:sz w:val="28"/>
          <w:szCs w:val="28"/>
        </w:rPr>
      </w:pPr>
    </w:p>
    <w:p w:rsidR="00842E16" w:rsidRDefault="00842E16" w:rsidP="003A533F">
      <w:pPr>
        <w:spacing w:after="0" w:line="359" w:lineRule="auto"/>
        <w:ind w:left="118" w:right="5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Cleaning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quartz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pacing w:val="1"/>
          <w:sz w:val="20"/>
          <w:szCs w:val="20"/>
        </w:rPr>
        <w:t>fibre</w:t>
      </w:r>
      <w:proofErr w:type="spellEnd"/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filters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ensures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proofErr w:type="gramStart"/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low</w:t>
      </w:r>
      <w:proofErr w:type="gramEnd"/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carbon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ent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for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non exposed filters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 is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thought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 enhance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capacity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back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up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q</w:t>
      </w:r>
      <w:r>
        <w:rPr>
          <w:rFonts w:ascii="Verdana" w:hAnsi="Verdana" w:cs="Verdana"/>
          <w:sz w:val="20"/>
          <w:szCs w:val="20"/>
        </w:rPr>
        <w:t>uartz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fil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er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tr</w:t>
      </w:r>
      <w:r>
        <w:rPr>
          <w:rFonts w:ascii="Verdana" w:hAnsi="Verdana" w:cs="Verdana"/>
          <w:spacing w:val="-1"/>
          <w:sz w:val="20"/>
          <w:szCs w:val="20"/>
        </w:rPr>
        <w:t>appi</w:t>
      </w:r>
      <w:r>
        <w:rPr>
          <w:rFonts w:ascii="Verdana" w:hAnsi="Verdana" w:cs="Verdana"/>
          <w:sz w:val="20"/>
          <w:szCs w:val="20"/>
        </w:rPr>
        <w:t>ng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P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v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pacing w:val="-1"/>
          <w:sz w:val="20"/>
          <w:szCs w:val="20"/>
        </w:rPr>
        <w:t>la</w:t>
      </w:r>
      <w:r>
        <w:rPr>
          <w:rFonts w:ascii="Verdana" w:hAnsi="Verdana" w:cs="Verdana"/>
          <w:sz w:val="20"/>
          <w:szCs w:val="20"/>
        </w:rPr>
        <w:t>til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fr</w:t>
      </w:r>
      <w:r>
        <w:rPr>
          <w:rFonts w:ascii="Verdana" w:hAnsi="Verdana" w:cs="Verdana"/>
          <w:spacing w:val="-1"/>
          <w:sz w:val="20"/>
          <w:szCs w:val="20"/>
        </w:rPr>
        <w:t xml:space="preserve">om </w:t>
      </w:r>
      <w:r>
        <w:rPr>
          <w:rFonts w:ascii="Verdana" w:hAnsi="Verdana" w:cs="Verdana"/>
          <w:sz w:val="20"/>
          <w:szCs w:val="20"/>
        </w:rPr>
        <w:t>the fr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 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r </w:t>
      </w:r>
      <w:r>
        <w:rPr>
          <w:rFonts w:ascii="Verdana" w:hAnsi="Verdana" w:cs="Verdana"/>
          <w:spacing w:val="-1"/>
          <w:sz w:val="20"/>
          <w:szCs w:val="20"/>
        </w:rPr>
        <w:t>d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ri</w:t>
      </w:r>
      <w:r>
        <w:rPr>
          <w:rFonts w:ascii="Verdana" w:hAnsi="Verdana" w:cs="Verdana"/>
          <w:sz w:val="20"/>
          <w:szCs w:val="20"/>
        </w:rPr>
        <w:t xml:space="preserve">ng </w:t>
      </w:r>
      <w:r>
        <w:rPr>
          <w:rFonts w:ascii="Verdana" w:hAnsi="Verdana" w:cs="Verdana"/>
          <w:spacing w:val="-1"/>
          <w:sz w:val="20"/>
          <w:szCs w:val="20"/>
        </w:rPr>
        <w:t>sampli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g.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1-  In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order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prevent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pacing w:val="-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contaminations</w:t>
      </w:r>
      <w:r>
        <w:rPr>
          <w:rFonts w:ascii="Verdana" w:hAnsi="Verdana" w:cs="Verdana"/>
          <w:spacing w:val="2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filters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by</w:t>
      </w:r>
      <w:r>
        <w:rPr>
          <w:rFonts w:ascii="Verdana" w:hAnsi="Verdana" w:cs="Verdana"/>
          <w:spacing w:val="2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furnace</w:t>
      </w:r>
      <w:r>
        <w:rPr>
          <w:rFonts w:ascii="Verdana" w:hAnsi="Verdana" w:cs="Verdana"/>
          <w:spacing w:val="2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make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 carpet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furnace using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organic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binder –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free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filters</w:t>
      </w:r>
      <w:r>
        <w:rPr>
          <w:rFonts w:ascii="Verdana" w:hAnsi="Verdana" w:cs="Verdana"/>
          <w:spacing w:val="1"/>
          <w:sz w:val="20"/>
          <w:szCs w:val="20"/>
        </w:rPr>
        <w:t xml:space="preserve"> 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large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</w:t>
      </w:r>
      <w:r>
        <w:rPr>
          <w:rFonts w:ascii="Verdana" w:hAnsi="Verdana" w:cs="Verdana"/>
          <w:spacing w:val="1"/>
          <w:sz w:val="20"/>
          <w:szCs w:val="20"/>
        </w:rPr>
        <w:t>m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nsions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(e.g. for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high-volume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samplers)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resistant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3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95</w:t>
      </w:r>
      <w:r>
        <w:rPr>
          <w:rFonts w:ascii="Verdana" w:hAnsi="Verdana" w:cs="Verdana"/>
          <w:spacing w:val="-2"/>
          <w:sz w:val="20"/>
          <w:szCs w:val="20"/>
        </w:rPr>
        <w:t>0</w:t>
      </w:r>
      <w:r>
        <w:rPr>
          <w:rFonts w:ascii="Times New Roman" w:hAnsi="Times New Roman"/>
          <w:spacing w:val="-1"/>
          <w:sz w:val="20"/>
          <w:szCs w:val="20"/>
        </w:rPr>
        <w:t>°</w:t>
      </w:r>
      <w:r>
        <w:rPr>
          <w:rFonts w:ascii="Verdana" w:hAnsi="Verdana" w:cs="Verdana"/>
          <w:sz w:val="20"/>
          <w:szCs w:val="20"/>
        </w:rPr>
        <w:t>C,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or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make</w:t>
      </w:r>
      <w:r>
        <w:rPr>
          <w:rFonts w:ascii="Verdana" w:hAnsi="Verdana" w:cs="Verdana"/>
          <w:spacing w:val="3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use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3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ceramic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stan</w:t>
      </w:r>
      <w:r>
        <w:rPr>
          <w:rFonts w:ascii="Verdana" w:hAnsi="Verdana" w:cs="Verdana"/>
          <w:spacing w:val="-1"/>
          <w:sz w:val="20"/>
          <w:szCs w:val="20"/>
        </w:rPr>
        <w:t>d</w:t>
      </w:r>
      <w:r>
        <w:rPr>
          <w:rFonts w:ascii="Verdana" w:hAnsi="Verdana" w:cs="Verdana"/>
          <w:sz w:val="20"/>
          <w:szCs w:val="20"/>
        </w:rPr>
        <w:t>s (e.g.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ceramic crucibles).</w:t>
      </w:r>
    </w:p>
    <w:p w:rsidR="00842E16" w:rsidRDefault="00842E16" w:rsidP="003A533F">
      <w:pPr>
        <w:spacing w:after="0" w:line="411" w:lineRule="exact"/>
        <w:ind w:left="118" w:right="2659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position w:val="13"/>
          <w:sz w:val="20"/>
          <w:szCs w:val="20"/>
        </w:rPr>
        <w:t xml:space="preserve">2- </w:t>
      </w:r>
      <w:r>
        <w:rPr>
          <w:rFonts w:ascii="Verdana" w:hAnsi="Verdana" w:cs="Verdana"/>
          <w:spacing w:val="1"/>
          <w:position w:val="13"/>
          <w:sz w:val="20"/>
          <w:szCs w:val="20"/>
        </w:rPr>
        <w:t xml:space="preserve"> </w:t>
      </w:r>
      <w:r>
        <w:rPr>
          <w:rFonts w:ascii="Verdana" w:hAnsi="Verdana" w:cs="Verdana"/>
          <w:position w:val="13"/>
          <w:sz w:val="20"/>
          <w:szCs w:val="20"/>
        </w:rPr>
        <w:t>Wear</w:t>
      </w:r>
      <w:proofErr w:type="gramEnd"/>
      <w:r>
        <w:rPr>
          <w:rFonts w:ascii="Verdana" w:hAnsi="Verdana" w:cs="Verdana"/>
          <w:position w:val="13"/>
          <w:sz w:val="20"/>
          <w:szCs w:val="20"/>
        </w:rPr>
        <w:t xml:space="preserve"> dust-free gloves; e.g. polyethylene (PE) gloves.                                         </w:t>
      </w:r>
      <w:r>
        <w:rPr>
          <w:rFonts w:ascii="Verdana" w:hAnsi="Verdana" w:cs="Verdana"/>
          <w:spacing w:val="-12"/>
          <w:position w:val="13"/>
          <w:sz w:val="20"/>
          <w:szCs w:val="20"/>
        </w:rPr>
        <w:t xml:space="preserve"> </w:t>
      </w:r>
    </w:p>
    <w:p w:rsidR="00842E16" w:rsidRDefault="00842E16" w:rsidP="003A533F">
      <w:pPr>
        <w:spacing w:after="0" w:line="198" w:lineRule="exact"/>
        <w:ind w:left="118" w:right="64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3-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Using</w:t>
      </w:r>
      <w:proofErr w:type="gramEnd"/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twe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zers,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place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quartz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fiber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filters,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one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aft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nother,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on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filter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5024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carpet</w:t>
      </w:r>
      <w:proofErr w:type="gramEnd"/>
      <w:r>
        <w:rPr>
          <w:rFonts w:ascii="Verdana" w:hAnsi="Verdana" w:cs="Verdana"/>
          <w:sz w:val="20"/>
          <w:szCs w:val="20"/>
        </w:rPr>
        <w:t xml:space="preserve"> or on 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ceramic st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nds,.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6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4-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Bake</w:t>
      </w:r>
      <w:proofErr w:type="gramEnd"/>
      <w:r>
        <w:rPr>
          <w:rFonts w:ascii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filters</w:t>
      </w:r>
      <w:r>
        <w:rPr>
          <w:rFonts w:ascii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at</w:t>
      </w:r>
      <w:r>
        <w:rPr>
          <w:rFonts w:ascii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85</w:t>
      </w:r>
      <w:r>
        <w:rPr>
          <w:rFonts w:ascii="Verdana" w:hAnsi="Verdana" w:cs="Verdana"/>
          <w:spacing w:val="-1"/>
          <w:sz w:val="20"/>
          <w:szCs w:val="20"/>
        </w:rPr>
        <w:t>0</w:t>
      </w:r>
      <w:r>
        <w:rPr>
          <w:rFonts w:ascii="Times New Roman" w:hAnsi="Times New Roman"/>
          <w:spacing w:val="-1"/>
          <w:sz w:val="20"/>
          <w:szCs w:val="20"/>
        </w:rPr>
        <w:t>°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for</w:t>
      </w:r>
      <w:r>
        <w:rPr>
          <w:rFonts w:ascii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minimum</w:t>
      </w:r>
      <w:r>
        <w:rPr>
          <w:rFonts w:ascii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4"/>
          <w:sz w:val="20"/>
          <w:szCs w:val="20"/>
        </w:rPr>
        <w:t xml:space="preserve"> </w:t>
      </w:r>
      <w:r w:rsidR="008F7FB7">
        <w:rPr>
          <w:rFonts w:ascii="Verdana" w:hAnsi="Verdana" w:cs="Verdana"/>
          <w:sz w:val="20"/>
          <w:szCs w:val="20"/>
        </w:rPr>
        <w:t>3</w:t>
      </w:r>
      <w:r w:rsidR="008F7FB7"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hours,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nd</w:t>
      </w:r>
      <w:r>
        <w:rPr>
          <w:rFonts w:ascii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le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them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cool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down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 ca.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10</w:t>
      </w:r>
      <w:r>
        <w:rPr>
          <w:rFonts w:ascii="Verdana" w:hAnsi="Verdana" w:cs="Verdana"/>
          <w:spacing w:val="-1"/>
          <w:sz w:val="20"/>
          <w:szCs w:val="20"/>
        </w:rPr>
        <w:t>0</w:t>
      </w:r>
      <w:r>
        <w:rPr>
          <w:rFonts w:ascii="Verdana" w:hAnsi="Verdana" w:cs="Verdana"/>
          <w:sz w:val="20"/>
          <w:szCs w:val="20"/>
        </w:rPr>
        <w:t>°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after="0" w:line="243" w:lineRule="exact"/>
        <w:ind w:left="118" w:right="5718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position w:val="-1"/>
          <w:sz w:val="20"/>
          <w:szCs w:val="20"/>
        </w:rPr>
        <w:t xml:space="preserve">5- </w:t>
      </w:r>
      <w:r>
        <w:rPr>
          <w:rFonts w:ascii="Verdana" w:hAnsi="Verdana" w:cs="Verdana"/>
          <w:spacing w:val="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Wear</w:t>
      </w:r>
      <w:proofErr w:type="gramEnd"/>
      <w:r>
        <w:rPr>
          <w:rFonts w:ascii="Verdana" w:hAnsi="Verdana" w:cs="Verdana"/>
          <w:position w:val="-1"/>
          <w:sz w:val="20"/>
          <w:szCs w:val="20"/>
        </w:rPr>
        <w:t xml:space="preserve"> dust-free gloves.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 w:rsidP="008F7FB7">
      <w:pPr>
        <w:spacing w:after="0" w:line="240" w:lineRule="auto"/>
        <w:ind w:left="118" w:right="-80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6-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pacing w:val="-1"/>
          <w:sz w:val="20"/>
          <w:szCs w:val="20"/>
        </w:rPr>
        <w:t>lac</w:t>
      </w:r>
      <w:r>
        <w:rPr>
          <w:rFonts w:ascii="Verdana" w:hAnsi="Verdana" w:cs="Verdana"/>
          <w:sz w:val="20"/>
          <w:szCs w:val="20"/>
        </w:rPr>
        <w:t>e</w:t>
      </w:r>
      <w:proofErr w:type="gramEnd"/>
      <w:r>
        <w:rPr>
          <w:rFonts w:ascii="Verdana" w:hAnsi="Verdana" w:cs="Verdana"/>
          <w:sz w:val="20"/>
          <w:szCs w:val="20"/>
        </w:rPr>
        <w:t xml:space="preserve"> 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er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nto </w:t>
      </w:r>
      <w:r w:rsidR="00076F0F">
        <w:rPr>
          <w:rFonts w:ascii="Verdana" w:hAnsi="Verdana" w:cs="Verdana"/>
          <w:sz w:val="20"/>
          <w:szCs w:val="20"/>
        </w:rPr>
        <w:t xml:space="preserve">small </w:t>
      </w:r>
      <w:r>
        <w:rPr>
          <w:rFonts w:ascii="Verdana" w:hAnsi="Verdana" w:cs="Verdana"/>
          <w:spacing w:val="-1"/>
          <w:sz w:val="20"/>
          <w:szCs w:val="20"/>
        </w:rPr>
        <w:t>ai</w:t>
      </w:r>
      <w:r>
        <w:rPr>
          <w:rFonts w:ascii="Verdana" w:hAnsi="Verdana" w:cs="Verdana"/>
          <w:sz w:val="20"/>
          <w:szCs w:val="20"/>
        </w:rPr>
        <w:t>r tight glass containers</w:t>
      </w:r>
      <w:r w:rsidR="008F7FB7">
        <w:rPr>
          <w:rFonts w:ascii="Verdana" w:hAnsi="Verdana" w:cs="Verdana"/>
          <w:sz w:val="20"/>
          <w:szCs w:val="20"/>
        </w:rPr>
        <w:t xml:space="preserve"> or plastic Petri slides</w:t>
      </w:r>
      <w:r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before="3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1680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7-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or</w:t>
      </w:r>
      <w:r>
        <w:rPr>
          <w:rFonts w:ascii="Verdana" w:hAnsi="Verdana" w:cs="Verdana"/>
          <w:sz w:val="20"/>
          <w:szCs w:val="20"/>
        </w:rPr>
        <w:t>e</w:t>
      </w:r>
      <w:proofErr w:type="gramEnd"/>
      <w:r>
        <w:rPr>
          <w:rFonts w:ascii="Verdana" w:hAnsi="Verdana" w:cs="Verdana"/>
          <w:sz w:val="20"/>
          <w:szCs w:val="20"/>
        </w:rPr>
        <w:t xml:space="preserve"> the annealed filters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a </w:t>
      </w:r>
      <w:r>
        <w:rPr>
          <w:rFonts w:ascii="Verdana" w:hAnsi="Verdana" w:cs="Verdana"/>
          <w:spacing w:val="-1"/>
          <w:sz w:val="20"/>
          <w:szCs w:val="20"/>
        </w:rPr>
        <w:t>clea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plac</w:t>
      </w:r>
      <w:r>
        <w:rPr>
          <w:rFonts w:ascii="Verdana" w:hAnsi="Verdana" w:cs="Verdana"/>
          <w:sz w:val="20"/>
          <w:szCs w:val="20"/>
        </w:rPr>
        <w:t>e unt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l </w:t>
      </w:r>
      <w:r>
        <w:rPr>
          <w:rFonts w:ascii="Verdana" w:hAnsi="Verdana" w:cs="Verdana"/>
          <w:spacing w:val="-1"/>
          <w:sz w:val="20"/>
          <w:szCs w:val="20"/>
        </w:rPr>
        <w:t>samp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 for</w:t>
      </w:r>
      <w:r>
        <w:rPr>
          <w:rFonts w:ascii="Verdana" w:hAnsi="Verdana" w:cs="Verdana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≤</w:t>
      </w:r>
      <w:r>
        <w:rPr>
          <w:rFonts w:ascii="Times New Roman" w:hAnsi="Times New Roman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1 </w:t>
      </w:r>
      <w:r>
        <w:rPr>
          <w:rFonts w:ascii="Verdana" w:hAnsi="Verdana" w:cs="Verdana"/>
          <w:spacing w:val="-1"/>
          <w:sz w:val="20"/>
          <w:szCs w:val="20"/>
        </w:rPr>
        <w:t>mo</w:t>
      </w:r>
      <w:r>
        <w:rPr>
          <w:rFonts w:ascii="Verdana" w:hAnsi="Verdana" w:cs="Verdana"/>
          <w:sz w:val="20"/>
          <w:szCs w:val="20"/>
        </w:rPr>
        <w:t>nt</w:t>
      </w:r>
      <w:r>
        <w:rPr>
          <w:rFonts w:ascii="Verdana" w:hAnsi="Verdana" w:cs="Verdana"/>
          <w:spacing w:val="-1"/>
          <w:sz w:val="20"/>
          <w:szCs w:val="20"/>
        </w:rPr>
        <w:t>h.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6" w:after="0" w:line="280" w:lineRule="exact"/>
        <w:rPr>
          <w:sz w:val="28"/>
          <w:szCs w:val="28"/>
        </w:rPr>
      </w:pPr>
    </w:p>
    <w:p w:rsidR="00842E16" w:rsidRDefault="00842E16" w:rsidP="003A533F">
      <w:pPr>
        <w:spacing w:after="0"/>
        <w:sectPr w:rsidR="00842E16">
          <w:pgSz w:w="11920" w:h="16840"/>
          <w:pgMar w:top="1380" w:right="1680" w:bottom="900" w:left="1680" w:header="0" w:footer="717" w:gutter="0"/>
          <w:cols w:space="720"/>
        </w:sectPr>
      </w:pPr>
    </w:p>
    <w:p w:rsidR="00842E16" w:rsidRDefault="00842E16" w:rsidP="003A533F">
      <w:pPr>
        <w:spacing w:before="9" w:after="0" w:line="190" w:lineRule="exact"/>
        <w:rPr>
          <w:sz w:val="19"/>
          <w:szCs w:val="19"/>
        </w:rPr>
      </w:pPr>
    </w:p>
    <w:p w:rsidR="00842E16" w:rsidRDefault="00842E16" w:rsidP="003A533F">
      <w:pPr>
        <w:spacing w:before="9" w:after="0" w:line="180" w:lineRule="exact"/>
        <w:rPr>
          <w:sz w:val="18"/>
          <w:szCs w:val="18"/>
        </w:rPr>
      </w:pPr>
    </w:p>
    <w:p w:rsidR="00842E16" w:rsidRDefault="00842E16" w:rsidP="003A533F">
      <w:pPr>
        <w:spacing w:before="24" w:after="0" w:line="240" w:lineRule="auto"/>
        <w:ind w:left="3007" w:right="2984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SOP </w:t>
      </w:r>
      <w:proofErr w:type="gramStart"/>
      <w:r>
        <w:rPr>
          <w:rFonts w:ascii="Verdana" w:hAnsi="Verdana" w:cs="Verdana"/>
          <w:b/>
          <w:bCs/>
          <w:sz w:val="20"/>
          <w:szCs w:val="20"/>
        </w:rPr>
        <w:t>2 Fi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sz w:val="20"/>
          <w:szCs w:val="20"/>
        </w:rPr>
        <w:t>ter st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o</w:t>
      </w:r>
      <w:r>
        <w:rPr>
          <w:rFonts w:ascii="Verdana" w:hAnsi="Verdana" w:cs="Verdana"/>
          <w:b/>
          <w:bCs/>
          <w:sz w:val="20"/>
          <w:szCs w:val="20"/>
        </w:rPr>
        <w:t>ra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g</w:t>
      </w:r>
      <w:r>
        <w:rPr>
          <w:rFonts w:ascii="Verdana" w:hAnsi="Verdana" w:cs="Verdana"/>
          <w:b/>
          <w:bCs/>
          <w:sz w:val="20"/>
          <w:szCs w:val="20"/>
        </w:rPr>
        <w:t>e</w:t>
      </w:r>
      <w:proofErr w:type="gramEnd"/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5" w:after="0" w:line="280" w:lineRule="exact"/>
        <w:rPr>
          <w:sz w:val="28"/>
          <w:szCs w:val="28"/>
        </w:rPr>
      </w:pPr>
    </w:p>
    <w:p w:rsidR="00842E16" w:rsidRDefault="00842E16" w:rsidP="003A533F">
      <w:pPr>
        <w:spacing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1-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K</w:t>
      </w:r>
      <w:r>
        <w:rPr>
          <w:rFonts w:ascii="Verdana" w:hAnsi="Verdana" w:cs="Verdana"/>
          <w:spacing w:val="-1"/>
          <w:sz w:val="20"/>
          <w:szCs w:val="20"/>
        </w:rPr>
        <w:t>ee</w:t>
      </w:r>
      <w:r>
        <w:rPr>
          <w:rFonts w:ascii="Verdana" w:hAnsi="Verdana" w:cs="Verdana"/>
          <w:sz w:val="20"/>
          <w:szCs w:val="20"/>
        </w:rPr>
        <w:t>p</w:t>
      </w:r>
      <w:proofErr w:type="gramEnd"/>
      <w:r>
        <w:rPr>
          <w:rFonts w:ascii="Verdana" w:hAnsi="Verdana" w:cs="Verdana"/>
          <w:sz w:val="20"/>
          <w:szCs w:val="20"/>
        </w:rPr>
        <w:t xml:space="preserve"> 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er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nto </w:t>
      </w:r>
      <w:r>
        <w:rPr>
          <w:rFonts w:ascii="Verdana" w:hAnsi="Verdana" w:cs="Verdana"/>
          <w:spacing w:val="-1"/>
          <w:sz w:val="20"/>
          <w:szCs w:val="20"/>
        </w:rPr>
        <w:t>labe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 P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tri </w:t>
      </w:r>
      <w:r>
        <w:rPr>
          <w:rFonts w:ascii="Verdana" w:hAnsi="Verdana" w:cs="Verdana"/>
          <w:spacing w:val="-1"/>
          <w:sz w:val="20"/>
          <w:szCs w:val="20"/>
        </w:rPr>
        <w:t>slide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be</w:t>
      </w:r>
      <w:r>
        <w:rPr>
          <w:rFonts w:ascii="Verdana" w:hAnsi="Verdana" w:cs="Verdana"/>
          <w:sz w:val="20"/>
          <w:szCs w:val="20"/>
        </w:rPr>
        <w:t>fo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 xml:space="preserve">e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-1"/>
          <w:sz w:val="20"/>
          <w:szCs w:val="20"/>
        </w:rPr>
        <w:t xml:space="preserve"> a</w:t>
      </w:r>
      <w:r>
        <w:rPr>
          <w:rFonts w:ascii="Verdana" w:hAnsi="Verdana" w:cs="Verdana"/>
          <w:sz w:val="20"/>
          <w:szCs w:val="20"/>
        </w:rPr>
        <w:t>ft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r </w:t>
      </w:r>
      <w:r>
        <w:rPr>
          <w:rFonts w:ascii="Verdana" w:hAnsi="Verdana" w:cs="Verdana"/>
          <w:spacing w:val="-1"/>
          <w:sz w:val="20"/>
          <w:szCs w:val="20"/>
        </w:rPr>
        <w:t>sampl</w:t>
      </w:r>
      <w:r>
        <w:rPr>
          <w:rFonts w:ascii="Verdana" w:hAnsi="Verdana" w:cs="Verdana"/>
          <w:sz w:val="20"/>
          <w:szCs w:val="20"/>
        </w:rPr>
        <w:t>ing.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2-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Seal</w:t>
      </w:r>
      <w:proofErr w:type="gramEnd"/>
      <w:r>
        <w:rPr>
          <w:rFonts w:ascii="Verdana" w:hAnsi="Verdana" w:cs="Verdana"/>
          <w:sz w:val="20"/>
          <w:szCs w:val="20"/>
        </w:rPr>
        <w:t xml:space="preserve"> Petri sl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des 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ght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y.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478" w:right="53" w:hanging="360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3-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Store</w:t>
      </w:r>
      <w:proofErr w:type="gramEnd"/>
      <w:r>
        <w:rPr>
          <w:rFonts w:ascii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tri</w:t>
      </w:r>
      <w:r>
        <w:rPr>
          <w:rFonts w:ascii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slides</w:t>
      </w:r>
      <w:r>
        <w:rPr>
          <w:rFonts w:ascii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</w:t>
      </w:r>
      <w:r>
        <w:rPr>
          <w:rFonts w:ascii="Verdana" w:hAnsi="Verdana" w:cs="Verdana"/>
          <w:spacing w:val="1"/>
          <w:sz w:val="20"/>
          <w:szCs w:val="20"/>
        </w:rPr>
        <w:t>f</w:t>
      </w:r>
      <w:r>
        <w:rPr>
          <w:rFonts w:ascii="Verdana" w:hAnsi="Verdana" w:cs="Verdana"/>
          <w:sz w:val="20"/>
          <w:szCs w:val="20"/>
        </w:rPr>
        <w:t>rigerator</w:t>
      </w:r>
      <w:r>
        <w:rPr>
          <w:rFonts w:ascii="Verdana" w:hAnsi="Verdana" w:cs="Verdana"/>
          <w:spacing w:val="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(ca.</w:t>
      </w:r>
      <w:r>
        <w:rPr>
          <w:rFonts w:ascii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4</w:t>
      </w:r>
      <w:r>
        <w:rPr>
          <w:rFonts w:ascii="Verdana" w:hAnsi="Verdana" w:cs="Verdana"/>
          <w:spacing w:val="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°C)</w:t>
      </w:r>
      <w:r>
        <w:rPr>
          <w:rFonts w:ascii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before</w:t>
      </w:r>
      <w:r>
        <w:rPr>
          <w:rFonts w:ascii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analysis</w:t>
      </w:r>
      <w:r>
        <w:rPr>
          <w:rFonts w:ascii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(for</w:t>
      </w:r>
      <w:r>
        <w:rPr>
          <w:rFonts w:ascii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up</w:t>
      </w:r>
      <w:r>
        <w:rPr>
          <w:rFonts w:ascii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6 weeks).</w:t>
      </w:r>
    </w:p>
    <w:p w:rsidR="00842E16" w:rsidRDefault="00842E16" w:rsidP="003A533F">
      <w:pPr>
        <w:spacing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4-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or</w:t>
      </w:r>
      <w:r>
        <w:rPr>
          <w:rFonts w:ascii="Verdana" w:hAnsi="Verdana" w:cs="Verdana"/>
          <w:sz w:val="20"/>
          <w:szCs w:val="20"/>
        </w:rPr>
        <w:t>e</w:t>
      </w:r>
      <w:proofErr w:type="gramEnd"/>
      <w:r>
        <w:rPr>
          <w:rFonts w:ascii="Verdana" w:hAnsi="Verdana" w:cs="Verdana"/>
          <w:sz w:val="20"/>
          <w:szCs w:val="20"/>
        </w:rPr>
        <w:t xml:space="preserve"> P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tri </w:t>
      </w:r>
      <w:r>
        <w:rPr>
          <w:rFonts w:ascii="Verdana" w:hAnsi="Verdana" w:cs="Verdana"/>
          <w:spacing w:val="-1"/>
          <w:sz w:val="20"/>
          <w:szCs w:val="20"/>
        </w:rPr>
        <w:t>slide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fr</w:t>
      </w:r>
      <w:r>
        <w:rPr>
          <w:rFonts w:ascii="Verdana" w:hAnsi="Verdana" w:cs="Verdana"/>
          <w:spacing w:val="-1"/>
          <w:sz w:val="20"/>
          <w:szCs w:val="20"/>
        </w:rPr>
        <w:t>ee</w:t>
      </w:r>
      <w:r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 (c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-20 </w:t>
      </w:r>
      <w:r>
        <w:rPr>
          <w:rFonts w:ascii="Verdana" w:hAnsi="Verdana" w:cs="Verdana"/>
          <w:spacing w:val="-1"/>
          <w:sz w:val="20"/>
          <w:szCs w:val="20"/>
        </w:rPr>
        <w:t>°</w:t>
      </w:r>
      <w:r>
        <w:rPr>
          <w:rFonts w:ascii="Verdana" w:hAnsi="Verdana" w:cs="Verdana"/>
          <w:sz w:val="20"/>
          <w:szCs w:val="20"/>
        </w:rPr>
        <w:t>C) f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 xml:space="preserve">r </w:t>
      </w:r>
      <w:r>
        <w:rPr>
          <w:rFonts w:ascii="Verdana" w:hAnsi="Verdana" w:cs="Verdana"/>
          <w:spacing w:val="-1"/>
          <w:sz w:val="20"/>
          <w:szCs w:val="20"/>
        </w:rPr>
        <w:t>lo</w:t>
      </w:r>
      <w:r>
        <w:rPr>
          <w:rFonts w:ascii="Verdana" w:hAnsi="Verdana" w:cs="Verdana"/>
          <w:sz w:val="20"/>
          <w:szCs w:val="20"/>
        </w:rPr>
        <w:t>ng t</w:t>
      </w:r>
      <w:r>
        <w:rPr>
          <w:rFonts w:ascii="Verdana" w:hAnsi="Verdana" w:cs="Verdana"/>
          <w:spacing w:val="-1"/>
          <w:sz w:val="20"/>
          <w:szCs w:val="20"/>
        </w:rPr>
        <w:t>er</w:t>
      </w:r>
      <w:r>
        <w:rPr>
          <w:rFonts w:ascii="Verdana" w:hAnsi="Verdana" w:cs="Verdana"/>
          <w:sz w:val="20"/>
          <w:szCs w:val="20"/>
        </w:rPr>
        <w:t>m</w:t>
      </w:r>
      <w:r>
        <w:rPr>
          <w:rFonts w:ascii="Verdana" w:hAnsi="Verdana" w:cs="Verdana"/>
          <w:spacing w:val="-1"/>
          <w:sz w:val="20"/>
          <w:szCs w:val="20"/>
        </w:rPr>
        <w:t xml:space="preserve"> 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orage.</w:t>
      </w:r>
    </w:p>
    <w:p w:rsidR="00842E16" w:rsidRDefault="00842E16" w:rsidP="003A533F">
      <w:pPr>
        <w:spacing w:before="18"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40" w:lineRule="auto"/>
        <w:ind w:left="5051" w:right="-20"/>
        <w:rPr>
          <w:rFonts w:ascii="Times New Roman" w:hAnsi="Times New Roman"/>
          <w:sz w:val="20"/>
          <w:szCs w:val="20"/>
        </w:rPr>
      </w:pPr>
    </w:p>
    <w:p w:rsidR="00842E16" w:rsidRDefault="00842E16" w:rsidP="003A533F">
      <w:pPr>
        <w:spacing w:after="0"/>
        <w:sectPr w:rsidR="00842E16">
          <w:pgSz w:w="11920" w:h="16840"/>
          <w:pgMar w:top="1580" w:right="1680" w:bottom="900" w:left="1680" w:header="0" w:footer="717" w:gutter="0"/>
          <w:cols w:space="720"/>
        </w:sectPr>
      </w:pPr>
    </w:p>
    <w:p w:rsidR="00842E16" w:rsidRDefault="00842E16" w:rsidP="003A533F">
      <w:pPr>
        <w:spacing w:before="59" w:after="0" w:line="240" w:lineRule="auto"/>
        <w:ind w:left="585" w:right="563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>SOP 3.1. Start-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u</w:t>
      </w:r>
      <w:r>
        <w:rPr>
          <w:rFonts w:ascii="Verdana" w:hAnsi="Verdana" w:cs="Verdana"/>
          <w:b/>
          <w:bCs/>
          <w:sz w:val="20"/>
          <w:szCs w:val="20"/>
        </w:rPr>
        <w:t>p of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the Sunset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Labora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t</w:t>
      </w:r>
      <w:r>
        <w:rPr>
          <w:rFonts w:ascii="Verdana" w:hAnsi="Verdana" w:cs="Verdana"/>
          <w:b/>
          <w:bCs/>
          <w:sz w:val="20"/>
          <w:szCs w:val="20"/>
        </w:rPr>
        <w:t>o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r</w:t>
      </w:r>
      <w:r>
        <w:rPr>
          <w:rFonts w:ascii="Verdana" w:hAnsi="Verdana" w:cs="Verdana"/>
          <w:b/>
          <w:bCs/>
          <w:sz w:val="20"/>
          <w:szCs w:val="20"/>
        </w:rPr>
        <w:t>y OC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E</w:t>
      </w:r>
      <w:r>
        <w:rPr>
          <w:rFonts w:ascii="Verdana" w:hAnsi="Verdana" w:cs="Verdana"/>
          <w:b/>
          <w:bCs/>
          <w:sz w:val="20"/>
          <w:szCs w:val="20"/>
        </w:rPr>
        <w:t>C Lab Instr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um</w:t>
      </w:r>
      <w:r>
        <w:rPr>
          <w:rFonts w:ascii="Verdana" w:hAnsi="Verdana" w:cs="Verdana"/>
          <w:b/>
          <w:bCs/>
          <w:sz w:val="20"/>
          <w:szCs w:val="20"/>
        </w:rPr>
        <w:t>ent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7" w:after="0" w:line="280" w:lineRule="exact"/>
        <w:rPr>
          <w:sz w:val="28"/>
          <w:szCs w:val="28"/>
        </w:rPr>
      </w:pPr>
    </w:p>
    <w:p w:rsidR="00842E16" w:rsidRDefault="00842E16" w:rsidP="003A533F">
      <w:pPr>
        <w:spacing w:after="0" w:line="337" w:lineRule="auto"/>
        <w:ind w:left="118" w:right="5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1-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En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ure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that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He,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He/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Air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Hydrogen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gas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cylinder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pres</w:t>
      </w:r>
      <w:r>
        <w:rPr>
          <w:rFonts w:ascii="Verdana" w:hAnsi="Verdana" w:cs="Verdana"/>
          <w:spacing w:val="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ures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are</w:t>
      </w:r>
      <w:r>
        <w:rPr>
          <w:rFonts w:ascii="Verdana" w:hAnsi="Verdana" w:cs="Verdana"/>
          <w:spacing w:val="3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at least 3 </w:t>
      </w:r>
      <w:proofErr w:type="gramStart"/>
      <w:r>
        <w:rPr>
          <w:rFonts w:ascii="Verdana" w:hAnsi="Verdana" w:cs="Verdana"/>
          <w:sz w:val="20"/>
          <w:szCs w:val="20"/>
        </w:rPr>
        <w:t>bar</w:t>
      </w:r>
      <w:proofErr w:type="gramEnd"/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Set gas 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ylinder delivery pressures to 1.5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proofErr w:type="gramStart"/>
      <w:r>
        <w:rPr>
          <w:rFonts w:ascii="Verdana" w:hAnsi="Verdana" w:cs="Verdana"/>
          <w:sz w:val="20"/>
          <w:szCs w:val="20"/>
        </w:rPr>
        <w:t>bar</w:t>
      </w:r>
      <w:proofErr w:type="gramEnd"/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- 2 ba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before="23" w:after="0" w:line="240" w:lineRule="auto"/>
        <w:ind w:left="118" w:right="5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2-</w:t>
      </w:r>
      <w:r>
        <w:rPr>
          <w:rFonts w:ascii="Verdana" w:hAnsi="Verdana" w:cs="Verdana"/>
          <w:spacing w:val="6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If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6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program</w:t>
      </w:r>
      <w:r>
        <w:rPr>
          <w:rFonts w:ascii="Verdana" w:hAnsi="Verdana" w:cs="Verdana"/>
          <w:spacing w:val="6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has</w:t>
      </w:r>
      <w:r>
        <w:rPr>
          <w:rFonts w:ascii="Verdana" w:hAnsi="Verdana" w:cs="Verdana"/>
          <w:spacing w:val="6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</w:t>
      </w:r>
      <w:r>
        <w:rPr>
          <w:rFonts w:ascii="Verdana" w:hAnsi="Verdana" w:cs="Verdana"/>
          <w:spacing w:val="-1"/>
          <w:sz w:val="20"/>
          <w:szCs w:val="20"/>
        </w:rPr>
        <w:t>ee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>rn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6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</w:t>
      </w:r>
      <w:r>
        <w:rPr>
          <w:rFonts w:ascii="Verdana" w:hAnsi="Verdana" w:cs="Verdana"/>
          <w:spacing w:val="1"/>
          <w:sz w:val="20"/>
          <w:szCs w:val="20"/>
        </w:rPr>
        <w:t>ff</w:t>
      </w:r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r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start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by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doub</w:t>
      </w:r>
      <w:r>
        <w:rPr>
          <w:rFonts w:ascii="Verdana" w:hAnsi="Verdana" w:cs="Verdana"/>
          <w:spacing w:val="-1"/>
          <w:sz w:val="20"/>
          <w:szCs w:val="20"/>
        </w:rPr>
        <w:t>le</w:t>
      </w:r>
      <w:r>
        <w:rPr>
          <w:rFonts w:ascii="Verdana" w:hAnsi="Verdana" w:cs="Verdana"/>
          <w:sz w:val="20"/>
          <w:szCs w:val="20"/>
        </w:rPr>
        <w:t>-c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ck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</w:t>
      </w:r>
      <w:r>
        <w:rPr>
          <w:rFonts w:ascii="Verdana" w:hAnsi="Verdana" w:cs="Verdana"/>
          <w:spacing w:val="6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on</w:t>
      </w:r>
      <w:r>
        <w:rPr>
          <w:rFonts w:ascii="Verdana" w:hAnsi="Verdana" w:cs="Verdana"/>
          <w:spacing w:val="6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2341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OCECINST icon on t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OCEC Inst</w:t>
      </w:r>
      <w:r>
        <w:rPr>
          <w:rFonts w:ascii="Verdana" w:hAnsi="Verdana" w:cs="Verdana"/>
          <w:spacing w:val="-2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ument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computer desktop.</w:t>
      </w:r>
      <w:proofErr w:type="gramEnd"/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171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3- If 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program is in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dby m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de, c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ck 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CONT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NUE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butt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0D298C" w:rsidP="003A533F">
      <w:pPr>
        <w:spacing w:after="0" w:line="359" w:lineRule="auto"/>
        <w:ind w:left="118" w:right="53"/>
        <w:jc w:val="both"/>
        <w:rPr>
          <w:rFonts w:ascii="Verdana" w:hAnsi="Verdana" w:cs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posOffset>4274185</wp:posOffset>
            </wp:positionH>
            <wp:positionV relativeFrom="paragraph">
              <wp:posOffset>524510</wp:posOffset>
            </wp:positionV>
            <wp:extent cx="474980" cy="283210"/>
            <wp:effectExtent l="19050" t="0" r="1270" b="0"/>
            <wp:wrapNone/>
            <wp:docPr id="42" name="Picture 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42E16">
        <w:rPr>
          <w:rFonts w:ascii="Verdana" w:hAnsi="Verdana" w:cs="Verdana"/>
          <w:sz w:val="20"/>
          <w:szCs w:val="20"/>
        </w:rPr>
        <w:t>4-</w:t>
      </w:r>
      <w:r w:rsidR="00842E16">
        <w:rPr>
          <w:rFonts w:ascii="Verdana" w:hAnsi="Verdana" w:cs="Verdana"/>
          <w:spacing w:val="2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Set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gas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f</w:t>
      </w:r>
      <w:r w:rsidR="00842E16">
        <w:rPr>
          <w:rFonts w:ascii="Verdana" w:hAnsi="Verdana" w:cs="Verdana"/>
          <w:spacing w:val="-1"/>
          <w:sz w:val="20"/>
          <w:szCs w:val="20"/>
        </w:rPr>
        <w:t>l</w:t>
      </w:r>
      <w:r w:rsidR="00842E16">
        <w:rPr>
          <w:rFonts w:ascii="Verdana" w:hAnsi="Verdana" w:cs="Verdana"/>
          <w:sz w:val="20"/>
          <w:szCs w:val="20"/>
        </w:rPr>
        <w:t>ow</w:t>
      </w:r>
      <w:r w:rsidR="00842E16">
        <w:rPr>
          <w:rFonts w:ascii="Verdana" w:hAnsi="Verdana" w:cs="Verdana"/>
          <w:spacing w:val="2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rates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pacing w:val="-1"/>
          <w:sz w:val="20"/>
          <w:szCs w:val="20"/>
        </w:rPr>
        <w:t>u</w:t>
      </w:r>
      <w:r w:rsidR="00842E16">
        <w:rPr>
          <w:rFonts w:ascii="Verdana" w:hAnsi="Verdana" w:cs="Verdana"/>
          <w:sz w:val="20"/>
          <w:szCs w:val="20"/>
        </w:rPr>
        <w:t>s</w:t>
      </w:r>
      <w:r w:rsidR="00842E16">
        <w:rPr>
          <w:rFonts w:ascii="Verdana" w:hAnsi="Verdana" w:cs="Verdana"/>
          <w:spacing w:val="-1"/>
          <w:sz w:val="20"/>
          <w:szCs w:val="20"/>
        </w:rPr>
        <w:t>i</w:t>
      </w:r>
      <w:r w:rsidR="00842E16">
        <w:rPr>
          <w:rFonts w:ascii="Verdana" w:hAnsi="Verdana" w:cs="Verdana"/>
          <w:sz w:val="20"/>
          <w:szCs w:val="20"/>
        </w:rPr>
        <w:t>ng</w:t>
      </w:r>
      <w:r w:rsidR="00842E16">
        <w:rPr>
          <w:rFonts w:ascii="Verdana" w:hAnsi="Verdana" w:cs="Verdana"/>
          <w:spacing w:val="2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the g</w:t>
      </w:r>
      <w:r w:rsidR="00842E16">
        <w:rPr>
          <w:rFonts w:ascii="Verdana" w:hAnsi="Verdana" w:cs="Verdana"/>
          <w:spacing w:val="-2"/>
          <w:sz w:val="20"/>
          <w:szCs w:val="20"/>
        </w:rPr>
        <w:t>a</w:t>
      </w:r>
      <w:r w:rsidR="00842E16">
        <w:rPr>
          <w:rFonts w:ascii="Verdana" w:hAnsi="Verdana" w:cs="Verdana"/>
          <w:sz w:val="20"/>
          <w:szCs w:val="20"/>
        </w:rPr>
        <w:t>s</w:t>
      </w:r>
      <w:r w:rsidR="00842E16">
        <w:rPr>
          <w:rFonts w:ascii="Verdana" w:hAnsi="Verdana" w:cs="Verdana"/>
          <w:spacing w:val="2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va</w:t>
      </w:r>
      <w:r w:rsidR="00842E16">
        <w:rPr>
          <w:rFonts w:ascii="Verdana" w:hAnsi="Verdana" w:cs="Verdana"/>
          <w:spacing w:val="-1"/>
          <w:sz w:val="20"/>
          <w:szCs w:val="20"/>
        </w:rPr>
        <w:t>l</w:t>
      </w:r>
      <w:r w:rsidR="00842E16">
        <w:rPr>
          <w:rFonts w:ascii="Verdana" w:hAnsi="Verdana" w:cs="Verdana"/>
          <w:spacing w:val="-2"/>
          <w:sz w:val="20"/>
          <w:szCs w:val="20"/>
        </w:rPr>
        <w:t>v</w:t>
      </w:r>
      <w:r w:rsidR="00842E16">
        <w:rPr>
          <w:rFonts w:ascii="Verdana" w:hAnsi="Verdana" w:cs="Verdana"/>
          <w:sz w:val="20"/>
          <w:szCs w:val="20"/>
        </w:rPr>
        <w:t>es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on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the instruments</w:t>
      </w:r>
      <w:r w:rsidR="00842E16">
        <w:rPr>
          <w:rFonts w:ascii="Verdana" w:hAnsi="Verdana" w:cs="Verdana"/>
          <w:spacing w:val="2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low</w:t>
      </w:r>
      <w:r w:rsidR="00842E16">
        <w:rPr>
          <w:rFonts w:ascii="Verdana" w:hAnsi="Verdana" w:cs="Verdana"/>
          <w:spacing w:val="-2"/>
          <w:sz w:val="20"/>
          <w:szCs w:val="20"/>
        </w:rPr>
        <w:t>e</w:t>
      </w:r>
      <w:r w:rsidR="00842E16">
        <w:rPr>
          <w:rFonts w:ascii="Verdana" w:hAnsi="Verdana" w:cs="Verdana"/>
          <w:sz w:val="20"/>
          <w:szCs w:val="20"/>
        </w:rPr>
        <w:t>r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control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unit according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to the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user’s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manual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and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record fl</w:t>
      </w:r>
      <w:r w:rsidR="00842E16">
        <w:rPr>
          <w:rFonts w:ascii="Verdana" w:hAnsi="Verdana" w:cs="Verdana"/>
          <w:spacing w:val="1"/>
          <w:sz w:val="20"/>
          <w:szCs w:val="20"/>
        </w:rPr>
        <w:t>o</w:t>
      </w:r>
      <w:r w:rsidR="00842E16">
        <w:rPr>
          <w:rFonts w:ascii="Verdana" w:hAnsi="Verdana" w:cs="Verdana"/>
          <w:sz w:val="20"/>
          <w:szCs w:val="20"/>
        </w:rPr>
        <w:t>w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rates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in the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logbook. The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4E61E7">
        <w:rPr>
          <w:rFonts w:ascii="Verdana" w:hAnsi="Verdana" w:cs="Verdana"/>
          <w:sz w:val="20"/>
          <w:szCs w:val="20"/>
        </w:rPr>
        <w:t xml:space="preserve">flow rate of </w:t>
      </w:r>
      <w:r w:rsidR="00842E16">
        <w:rPr>
          <w:rFonts w:ascii="Verdana" w:hAnsi="Verdana" w:cs="Verdana"/>
          <w:sz w:val="20"/>
          <w:szCs w:val="20"/>
        </w:rPr>
        <w:t>He/</w:t>
      </w:r>
      <w:r w:rsidR="00842E16">
        <w:rPr>
          <w:rFonts w:ascii="Verdana" w:hAnsi="Verdana" w:cs="Verdana"/>
          <w:spacing w:val="-1"/>
          <w:sz w:val="20"/>
          <w:szCs w:val="20"/>
        </w:rPr>
        <w:t>O</w:t>
      </w:r>
      <w:r w:rsidR="00842E16">
        <w:rPr>
          <w:rFonts w:ascii="Verdana" w:hAnsi="Verdana" w:cs="Verdana"/>
          <w:position w:val="-3"/>
          <w:sz w:val="13"/>
          <w:szCs w:val="13"/>
        </w:rPr>
        <w:t>2</w:t>
      </w:r>
      <w:r w:rsidR="00842E16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42E16">
        <w:rPr>
          <w:rFonts w:ascii="Verdana" w:hAnsi="Verdana" w:cs="Verdana"/>
          <w:spacing w:val="-1"/>
          <w:sz w:val="20"/>
          <w:szCs w:val="20"/>
        </w:rPr>
        <w:t>s</w:t>
      </w:r>
      <w:r w:rsidR="00842E16">
        <w:rPr>
          <w:rFonts w:ascii="Verdana" w:hAnsi="Verdana" w:cs="Verdana"/>
          <w:sz w:val="20"/>
          <w:szCs w:val="20"/>
        </w:rPr>
        <w:t>hou</w:t>
      </w:r>
      <w:r w:rsidR="00842E16">
        <w:rPr>
          <w:rFonts w:ascii="Verdana" w:hAnsi="Verdana" w:cs="Verdana"/>
          <w:spacing w:val="-1"/>
          <w:sz w:val="20"/>
          <w:szCs w:val="20"/>
        </w:rPr>
        <w:t>l</w:t>
      </w:r>
      <w:r w:rsidR="00842E16">
        <w:rPr>
          <w:rFonts w:ascii="Verdana" w:hAnsi="Verdana" w:cs="Verdana"/>
          <w:sz w:val="20"/>
          <w:szCs w:val="20"/>
        </w:rPr>
        <w:t>d be as equal as p</w:t>
      </w:r>
      <w:r w:rsidR="00842E16">
        <w:rPr>
          <w:rFonts w:ascii="Verdana" w:hAnsi="Verdana" w:cs="Verdana"/>
          <w:spacing w:val="-2"/>
          <w:sz w:val="20"/>
          <w:szCs w:val="20"/>
        </w:rPr>
        <w:t>o</w:t>
      </w:r>
      <w:r w:rsidR="00842E16">
        <w:rPr>
          <w:rFonts w:ascii="Verdana" w:hAnsi="Verdana" w:cs="Verdana"/>
          <w:sz w:val="20"/>
          <w:szCs w:val="20"/>
        </w:rPr>
        <w:t>ss</w:t>
      </w:r>
      <w:r w:rsidR="00842E16">
        <w:rPr>
          <w:rFonts w:ascii="Verdana" w:hAnsi="Verdana" w:cs="Verdana"/>
          <w:spacing w:val="-1"/>
          <w:sz w:val="20"/>
          <w:szCs w:val="20"/>
        </w:rPr>
        <w:t>i</w:t>
      </w:r>
      <w:r w:rsidR="00842E16">
        <w:rPr>
          <w:rFonts w:ascii="Verdana" w:hAnsi="Verdana" w:cs="Verdana"/>
          <w:sz w:val="20"/>
          <w:szCs w:val="20"/>
        </w:rPr>
        <w:t>b</w:t>
      </w:r>
      <w:r w:rsidR="00842E16">
        <w:rPr>
          <w:rFonts w:ascii="Verdana" w:hAnsi="Verdana" w:cs="Verdana"/>
          <w:spacing w:val="-1"/>
          <w:sz w:val="20"/>
          <w:szCs w:val="20"/>
        </w:rPr>
        <w:t>l</w:t>
      </w:r>
      <w:r w:rsidR="00842E16">
        <w:rPr>
          <w:rFonts w:ascii="Verdana" w:hAnsi="Verdana" w:cs="Verdana"/>
          <w:sz w:val="20"/>
          <w:szCs w:val="20"/>
        </w:rPr>
        <w:t>e to th</w:t>
      </w:r>
      <w:r w:rsidR="00842E16">
        <w:rPr>
          <w:rFonts w:ascii="Verdana" w:hAnsi="Verdana" w:cs="Verdana"/>
          <w:spacing w:val="-2"/>
          <w:sz w:val="20"/>
          <w:szCs w:val="20"/>
        </w:rPr>
        <w:t>a</w:t>
      </w:r>
      <w:r w:rsidR="00842E16">
        <w:rPr>
          <w:rFonts w:ascii="Verdana" w:hAnsi="Verdana" w:cs="Verdana"/>
          <w:sz w:val="20"/>
          <w:szCs w:val="20"/>
        </w:rPr>
        <w:t>t of He-</w:t>
      </w:r>
      <w:r w:rsidR="00842E16">
        <w:rPr>
          <w:rFonts w:ascii="Verdana" w:hAnsi="Verdana" w:cs="Verdana"/>
          <w:spacing w:val="-1"/>
          <w:sz w:val="20"/>
          <w:szCs w:val="20"/>
        </w:rPr>
        <w:t>2</w:t>
      </w:r>
      <w:r w:rsidR="00842E16"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after="0" w:line="221" w:lineRule="exact"/>
        <w:ind w:left="118" w:right="6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5-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order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ignite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flame</w:t>
      </w:r>
      <w:r>
        <w:rPr>
          <w:rFonts w:ascii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set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</w:t>
      </w:r>
      <w:r w:rsidRPr="00237EEB">
        <w:rPr>
          <w:rFonts w:ascii="Verdana" w:hAnsi="Verdana" w:cs="Verdana"/>
          <w:sz w:val="20"/>
          <w:szCs w:val="20"/>
          <w:vertAlign w:val="subscript"/>
        </w:rPr>
        <w:t>2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flow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&gt;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100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cc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min-1.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Once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53" w:lineRule="auto"/>
        <w:ind w:left="118" w:right="56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the</w:t>
      </w:r>
      <w:proofErr w:type="gramEnd"/>
      <w:r>
        <w:rPr>
          <w:rFonts w:ascii="Verdana" w:hAnsi="Verdana" w:cs="Verdana"/>
          <w:spacing w:val="1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lam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1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has</w:t>
      </w:r>
      <w:r>
        <w:rPr>
          <w:rFonts w:ascii="Verdana" w:hAnsi="Verdana" w:cs="Verdana"/>
          <w:spacing w:val="1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bee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1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(u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all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ittle</w:t>
      </w:r>
      <w:r>
        <w:rPr>
          <w:rFonts w:ascii="Verdana" w:hAnsi="Verdana" w:cs="Verdana"/>
          <w:spacing w:val="1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pop</w:t>
      </w:r>
      <w:r>
        <w:rPr>
          <w:rFonts w:ascii="Verdana" w:hAnsi="Verdana" w:cs="Verdana"/>
          <w:spacing w:val="1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can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heard),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return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pacing w:val="38"/>
          <w:position w:val="-3"/>
          <w:sz w:val="13"/>
          <w:szCs w:val="13"/>
        </w:rPr>
        <w:t xml:space="preserve"> 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ow</w:t>
      </w:r>
      <w:r>
        <w:rPr>
          <w:rFonts w:ascii="Verdana" w:hAnsi="Verdana" w:cs="Verdana"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rate </w:t>
      </w:r>
      <w:r>
        <w:rPr>
          <w:rFonts w:ascii="Verdana" w:hAnsi="Verdana" w:cs="Verdana"/>
          <w:spacing w:val="-1"/>
          <w:sz w:val="20"/>
          <w:szCs w:val="20"/>
        </w:rPr>
        <w:t>bac</w:t>
      </w:r>
      <w:r>
        <w:rPr>
          <w:rFonts w:ascii="Verdana" w:hAnsi="Verdana" w:cs="Verdana"/>
          <w:sz w:val="20"/>
          <w:szCs w:val="20"/>
        </w:rPr>
        <w:t>k</w:t>
      </w:r>
      <w:r>
        <w:rPr>
          <w:rFonts w:ascii="Verdana" w:hAnsi="Verdana" w:cs="Verdana"/>
          <w:spacing w:val="5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ts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opera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le</w:t>
      </w:r>
      <w:r>
        <w:rPr>
          <w:rFonts w:ascii="Verdana" w:hAnsi="Verdana" w:cs="Verdana"/>
          <w:sz w:val="20"/>
          <w:szCs w:val="20"/>
        </w:rPr>
        <w:t>v</w:t>
      </w:r>
      <w:r>
        <w:rPr>
          <w:rFonts w:ascii="Verdana" w:hAnsi="Verdana" w:cs="Verdana"/>
          <w:spacing w:val="1"/>
          <w:sz w:val="20"/>
          <w:szCs w:val="20"/>
        </w:rPr>
        <w:t>e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pacing w:val="5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</w:t>
      </w:r>
      <w:r>
        <w:rPr>
          <w:rFonts w:ascii="Verdana" w:hAnsi="Verdana" w:cs="Verdana"/>
          <w:spacing w:val="-1"/>
          <w:sz w:val="20"/>
          <w:szCs w:val="20"/>
        </w:rPr>
        <w:t>ec</w:t>
      </w:r>
      <w:r>
        <w:rPr>
          <w:rFonts w:ascii="Verdana" w:hAnsi="Verdana" w:cs="Verdana"/>
          <w:sz w:val="20"/>
          <w:szCs w:val="20"/>
        </w:rPr>
        <w:t>k</w:t>
      </w:r>
      <w:r>
        <w:rPr>
          <w:rFonts w:ascii="Verdana" w:hAnsi="Verdana" w:cs="Verdana"/>
          <w:spacing w:val="5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5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he</w:t>
      </w:r>
      <w:r>
        <w:rPr>
          <w:rFonts w:ascii="Verdana" w:hAnsi="Verdana" w:cs="Verdana"/>
          <w:spacing w:val="50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lam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ight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5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bringi</w:t>
      </w:r>
      <w:r>
        <w:rPr>
          <w:rFonts w:ascii="Verdana" w:hAnsi="Verdana" w:cs="Verdana"/>
          <w:sz w:val="20"/>
          <w:szCs w:val="20"/>
        </w:rPr>
        <w:t>ng</w:t>
      </w:r>
      <w:r>
        <w:rPr>
          <w:rFonts w:ascii="Verdana" w:hAnsi="Verdana" w:cs="Verdana"/>
          <w:spacing w:val="5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5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 xml:space="preserve">cold </w:t>
      </w:r>
      <w:r>
        <w:rPr>
          <w:rFonts w:ascii="Verdana" w:hAnsi="Verdana" w:cs="Verdana"/>
          <w:sz w:val="20"/>
          <w:szCs w:val="20"/>
        </w:rPr>
        <w:t>metal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surface towar</w:t>
      </w:r>
      <w:r>
        <w:rPr>
          <w:rFonts w:ascii="Verdana" w:hAnsi="Verdana" w:cs="Verdana"/>
          <w:spacing w:val="-1"/>
          <w:sz w:val="20"/>
          <w:szCs w:val="20"/>
        </w:rPr>
        <w:t>d</w:t>
      </w:r>
      <w:r>
        <w:rPr>
          <w:rFonts w:ascii="Verdana" w:hAnsi="Verdana" w:cs="Verdana"/>
          <w:sz w:val="20"/>
          <w:szCs w:val="20"/>
        </w:rPr>
        <w:t>s the FID exhau</w:t>
      </w:r>
      <w:r>
        <w:rPr>
          <w:rFonts w:ascii="Verdana" w:hAnsi="Verdana" w:cs="Verdana"/>
          <w:spacing w:val="-2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 o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et: Condensat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on of water vapor should be 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bserved when the flame is alight.</w:t>
      </w:r>
    </w:p>
    <w:p w:rsidR="00842E16" w:rsidRDefault="00842E16" w:rsidP="003A533F">
      <w:pPr>
        <w:spacing w:before="6" w:after="0" w:line="360" w:lineRule="auto"/>
        <w:ind w:left="118" w:right="5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6-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Select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proper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PARAMETER FILE (here: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EUSAAR_</w:t>
      </w:r>
      <w:r>
        <w:rPr>
          <w:rFonts w:ascii="Verdana" w:hAnsi="Verdana" w:cs="Verdana"/>
          <w:spacing w:val="-1"/>
          <w:sz w:val="20"/>
          <w:szCs w:val="20"/>
        </w:rPr>
        <w:t>2</w:t>
      </w:r>
      <w:r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used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eith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 select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appropriate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RAWDATA </w:t>
      </w:r>
      <w:r>
        <w:rPr>
          <w:rFonts w:ascii="Verdana" w:hAnsi="Verdana" w:cs="Verdana"/>
          <w:spacing w:val="-1"/>
          <w:sz w:val="20"/>
          <w:szCs w:val="20"/>
        </w:rPr>
        <w:t>F</w:t>
      </w:r>
      <w:r>
        <w:rPr>
          <w:rFonts w:ascii="Verdana" w:hAnsi="Verdana" w:cs="Verdana"/>
          <w:sz w:val="20"/>
          <w:szCs w:val="20"/>
        </w:rPr>
        <w:t>ILE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na</w:t>
      </w:r>
      <w:r>
        <w:rPr>
          <w:rFonts w:ascii="Verdana" w:hAnsi="Verdana" w:cs="Verdana"/>
          <w:spacing w:val="-1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nto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 xml:space="preserve">RAWDATA </w:t>
      </w:r>
      <w:r>
        <w:rPr>
          <w:rFonts w:ascii="Verdana" w:hAnsi="Verdana" w:cs="Verdana"/>
          <w:sz w:val="20"/>
          <w:szCs w:val="20"/>
        </w:rPr>
        <w:t>TEXT BOX.</w:t>
      </w:r>
    </w:p>
    <w:p w:rsidR="00842E16" w:rsidRDefault="00842E16" w:rsidP="003A533F">
      <w:pPr>
        <w:spacing w:after="0" w:line="359" w:lineRule="auto"/>
        <w:ind w:left="118" w:right="5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7-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Check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record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tem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erature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front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ov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n,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back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oven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z w:val="20"/>
          <w:szCs w:val="20"/>
        </w:rPr>
        <w:t>meth</w:t>
      </w:r>
      <w:r>
        <w:rPr>
          <w:rFonts w:ascii="Verdana" w:hAnsi="Verdana" w:cs="Verdana"/>
          <w:spacing w:val="-1"/>
          <w:sz w:val="20"/>
          <w:szCs w:val="20"/>
        </w:rPr>
        <w:t>an</w:t>
      </w:r>
      <w:r>
        <w:rPr>
          <w:rFonts w:ascii="Verdana" w:hAnsi="Verdana" w:cs="Verdana"/>
          <w:sz w:val="20"/>
          <w:szCs w:val="20"/>
        </w:rPr>
        <w:t>ator</w:t>
      </w:r>
      <w:proofErr w:type="spellEnd"/>
      <w:r>
        <w:rPr>
          <w:rFonts w:ascii="Verdana" w:hAnsi="Verdana" w:cs="Verdana"/>
          <w:sz w:val="20"/>
          <w:szCs w:val="20"/>
        </w:rPr>
        <w:t>;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nstr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>ment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pres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ure;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tra</w:t>
      </w:r>
      <w:r>
        <w:rPr>
          <w:rFonts w:ascii="Verdana" w:hAnsi="Verdana" w:cs="Verdana"/>
          <w:spacing w:val="-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sm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ttance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 ref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ectance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gnal 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th a clean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quartz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fiber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filter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punch;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tr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nsm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ttance and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ref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ectance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dark s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gna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 the off-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ne mode:</w:t>
      </w:r>
    </w:p>
    <w:p w:rsidR="00842E16" w:rsidRPr="00237EEB" w:rsidRDefault="00842E16" w:rsidP="00237EEB">
      <w:pPr>
        <w:pStyle w:val="ListParagraph"/>
        <w:numPr>
          <w:ilvl w:val="0"/>
          <w:numId w:val="2"/>
        </w:numPr>
        <w:spacing w:after="0" w:line="360" w:lineRule="auto"/>
        <w:ind w:right="1775"/>
        <w:jc w:val="both"/>
        <w:rPr>
          <w:rFonts w:ascii="Verdana" w:hAnsi="Verdana" w:cs="Verdana"/>
          <w:sz w:val="20"/>
          <w:szCs w:val="20"/>
        </w:rPr>
      </w:pPr>
      <w:r w:rsidRPr="00237EEB">
        <w:rPr>
          <w:rFonts w:ascii="Verdana" w:hAnsi="Verdana" w:cs="Verdana"/>
          <w:position w:val="-1"/>
          <w:sz w:val="20"/>
          <w:szCs w:val="20"/>
        </w:rPr>
        <w:t>the back oven temperature should</w:t>
      </w:r>
      <w:r w:rsidRPr="00237EEB">
        <w:rPr>
          <w:rFonts w:ascii="Verdana" w:hAnsi="Verdana" w:cs="Verdana"/>
          <w:spacing w:val="-1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be approximately 870 °C</w:t>
      </w:r>
    </w:p>
    <w:p w:rsidR="00842E16" w:rsidRPr="00237EEB" w:rsidRDefault="00842E16" w:rsidP="00237EEB">
      <w:pPr>
        <w:pStyle w:val="ListParagraph"/>
        <w:numPr>
          <w:ilvl w:val="0"/>
          <w:numId w:val="2"/>
        </w:numPr>
        <w:spacing w:before="52" w:after="0" w:line="360" w:lineRule="auto"/>
        <w:ind w:right="1654"/>
        <w:jc w:val="both"/>
        <w:rPr>
          <w:rFonts w:ascii="Verdana" w:hAnsi="Verdana" w:cs="Verdana"/>
          <w:sz w:val="20"/>
          <w:szCs w:val="20"/>
        </w:rPr>
      </w:pPr>
      <w:r w:rsidRPr="00237EEB">
        <w:rPr>
          <w:rFonts w:ascii="Verdana" w:hAnsi="Verdana" w:cs="Verdana"/>
          <w:sz w:val="20"/>
          <w:szCs w:val="20"/>
        </w:rPr>
        <w:t>the fr</w:t>
      </w:r>
      <w:r w:rsidRPr="00237EEB">
        <w:rPr>
          <w:rFonts w:ascii="Verdana" w:hAnsi="Verdana" w:cs="Verdana"/>
          <w:spacing w:val="-1"/>
          <w:sz w:val="20"/>
          <w:szCs w:val="20"/>
        </w:rPr>
        <w:t>o</w:t>
      </w:r>
      <w:r w:rsidRPr="00237EEB">
        <w:rPr>
          <w:rFonts w:ascii="Verdana" w:hAnsi="Verdana" w:cs="Verdana"/>
          <w:sz w:val="20"/>
          <w:szCs w:val="20"/>
        </w:rPr>
        <w:t xml:space="preserve">nt </w:t>
      </w:r>
      <w:r w:rsidRPr="00237EEB">
        <w:rPr>
          <w:rFonts w:ascii="Verdana" w:hAnsi="Verdana" w:cs="Verdana"/>
          <w:spacing w:val="-2"/>
          <w:sz w:val="20"/>
          <w:szCs w:val="20"/>
        </w:rPr>
        <w:t>o</w:t>
      </w:r>
      <w:r w:rsidRPr="00237EEB">
        <w:rPr>
          <w:rFonts w:ascii="Verdana" w:hAnsi="Verdana" w:cs="Verdana"/>
          <w:spacing w:val="-1"/>
          <w:sz w:val="20"/>
          <w:szCs w:val="20"/>
        </w:rPr>
        <w:t>v</w:t>
      </w:r>
      <w:r w:rsidRPr="00237EEB">
        <w:rPr>
          <w:rFonts w:ascii="Verdana" w:hAnsi="Verdana" w:cs="Verdana"/>
          <w:sz w:val="20"/>
          <w:szCs w:val="20"/>
        </w:rPr>
        <w:t>en temperature</w:t>
      </w:r>
      <w:r w:rsidRPr="00237EEB">
        <w:rPr>
          <w:rFonts w:ascii="Verdana" w:hAnsi="Verdana" w:cs="Verdana"/>
          <w:spacing w:val="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sho</w:t>
      </w:r>
      <w:r w:rsidRPr="00237EEB">
        <w:rPr>
          <w:rFonts w:ascii="Verdana" w:hAnsi="Verdana" w:cs="Verdana"/>
          <w:spacing w:val="-1"/>
          <w:sz w:val="20"/>
          <w:szCs w:val="20"/>
        </w:rPr>
        <w:t>u</w:t>
      </w:r>
      <w:r w:rsidRPr="00237EEB">
        <w:rPr>
          <w:rFonts w:ascii="Verdana" w:hAnsi="Verdana" w:cs="Verdana"/>
          <w:sz w:val="20"/>
          <w:szCs w:val="20"/>
        </w:rPr>
        <w:t>ld</w:t>
      </w:r>
      <w:r w:rsidRPr="00237EEB">
        <w:rPr>
          <w:rFonts w:ascii="Verdana" w:hAnsi="Verdana" w:cs="Verdana"/>
          <w:spacing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 xml:space="preserve">be approximately &lt; </w:t>
      </w:r>
      <w:r w:rsidRPr="00237EEB">
        <w:rPr>
          <w:rFonts w:ascii="Verdana" w:hAnsi="Verdana" w:cs="Verdana"/>
          <w:spacing w:val="-1"/>
          <w:sz w:val="20"/>
          <w:szCs w:val="20"/>
        </w:rPr>
        <w:t>5</w:t>
      </w:r>
      <w:r w:rsidRPr="00237EEB">
        <w:rPr>
          <w:rFonts w:ascii="Verdana" w:hAnsi="Verdana" w:cs="Verdana"/>
          <w:sz w:val="20"/>
          <w:szCs w:val="20"/>
        </w:rPr>
        <w:t>0 °C</w:t>
      </w:r>
    </w:p>
    <w:p w:rsidR="00842E16" w:rsidRPr="00237EEB" w:rsidRDefault="00842E16" w:rsidP="00237EEB">
      <w:pPr>
        <w:pStyle w:val="ListParagraph"/>
        <w:numPr>
          <w:ilvl w:val="0"/>
          <w:numId w:val="2"/>
        </w:numPr>
        <w:spacing w:before="52" w:after="0" w:line="360" w:lineRule="auto"/>
        <w:ind w:right="1826"/>
        <w:jc w:val="both"/>
        <w:rPr>
          <w:rFonts w:ascii="Verdana" w:hAnsi="Verdana" w:cs="Verdana"/>
          <w:sz w:val="20"/>
          <w:szCs w:val="20"/>
        </w:rPr>
      </w:pPr>
      <w:r w:rsidRPr="00237EEB">
        <w:rPr>
          <w:rFonts w:ascii="Verdana" w:hAnsi="Verdana" w:cs="Verdana"/>
          <w:sz w:val="20"/>
          <w:szCs w:val="20"/>
        </w:rPr>
        <w:t>the</w:t>
      </w:r>
      <w:r w:rsidRPr="00237EEB">
        <w:rPr>
          <w:rFonts w:ascii="Verdana" w:hAnsi="Verdana" w:cs="Verdana"/>
          <w:spacing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CH</w:t>
      </w:r>
      <w:r w:rsidRPr="00237EEB">
        <w:rPr>
          <w:rFonts w:ascii="Verdana" w:hAnsi="Verdana" w:cs="Verdana"/>
          <w:sz w:val="20"/>
          <w:szCs w:val="20"/>
          <w:vertAlign w:val="subscript"/>
        </w:rPr>
        <w:t>4</w:t>
      </w:r>
      <w:r w:rsidRPr="00237EEB">
        <w:rPr>
          <w:rFonts w:ascii="Verdana" w:hAnsi="Verdana" w:cs="Verdana"/>
          <w:sz w:val="20"/>
          <w:szCs w:val="20"/>
        </w:rPr>
        <w:t xml:space="preserve"> oven temperature should</w:t>
      </w:r>
      <w:r w:rsidRPr="00237EEB">
        <w:rPr>
          <w:rFonts w:ascii="Verdana" w:hAnsi="Verdana" w:cs="Verdana"/>
          <w:spacing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be approximately 500 °C</w:t>
      </w:r>
    </w:p>
    <w:p w:rsidR="00842E16" w:rsidRPr="00237EEB" w:rsidRDefault="00842E16" w:rsidP="00237EEB">
      <w:pPr>
        <w:pStyle w:val="ListParagraph"/>
        <w:numPr>
          <w:ilvl w:val="0"/>
          <w:numId w:val="2"/>
        </w:numPr>
        <w:tabs>
          <w:tab w:val="left" w:pos="640"/>
        </w:tabs>
        <w:spacing w:before="52" w:after="0" w:line="360" w:lineRule="auto"/>
        <w:ind w:right="56"/>
        <w:rPr>
          <w:rFonts w:ascii="Verdana" w:hAnsi="Verdana" w:cs="Verdana"/>
          <w:sz w:val="20"/>
          <w:szCs w:val="20"/>
        </w:rPr>
      </w:pPr>
      <w:r>
        <w:rPr>
          <w:rFonts w:ascii="PMingLiU" w:eastAsia="PMingLiU" w:hAnsi="PMingLiU" w:cs="PMingLiU"/>
          <w:sz w:val="20"/>
          <w:szCs w:val="20"/>
        </w:rPr>
        <w:t xml:space="preserve">  </w:t>
      </w:r>
      <w:r w:rsidRPr="00237EEB">
        <w:rPr>
          <w:rFonts w:ascii="Verdana" w:hAnsi="Verdana" w:cs="Verdana"/>
          <w:sz w:val="20"/>
          <w:szCs w:val="20"/>
        </w:rPr>
        <w:t>the</w:t>
      </w:r>
      <w:r w:rsidRPr="00237EEB">
        <w:rPr>
          <w:rFonts w:ascii="Verdana" w:hAnsi="Verdana" w:cs="Verdana"/>
          <w:spacing w:val="40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instrument</w:t>
      </w:r>
      <w:r w:rsidRPr="00237EEB">
        <w:rPr>
          <w:rFonts w:ascii="Verdana" w:hAnsi="Verdana" w:cs="Verdana"/>
          <w:spacing w:val="4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pressure</w:t>
      </w:r>
      <w:r w:rsidRPr="00237EEB">
        <w:rPr>
          <w:rFonts w:ascii="Verdana" w:hAnsi="Verdana" w:cs="Verdana"/>
          <w:spacing w:val="4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should</w:t>
      </w:r>
      <w:r w:rsidRPr="00237EEB">
        <w:rPr>
          <w:rFonts w:ascii="Verdana" w:hAnsi="Verdana" w:cs="Verdana"/>
          <w:spacing w:val="40"/>
          <w:sz w:val="20"/>
          <w:szCs w:val="20"/>
        </w:rPr>
        <w:t xml:space="preserve"> </w:t>
      </w:r>
      <w:r w:rsidRPr="00237EEB">
        <w:rPr>
          <w:rFonts w:ascii="Verdana" w:hAnsi="Verdana" w:cs="Verdana"/>
          <w:spacing w:val="1"/>
          <w:sz w:val="20"/>
          <w:szCs w:val="20"/>
        </w:rPr>
        <w:t>b</w:t>
      </w:r>
      <w:r w:rsidRPr="00237EEB">
        <w:rPr>
          <w:rFonts w:ascii="Verdana" w:hAnsi="Verdana" w:cs="Verdana"/>
          <w:sz w:val="20"/>
          <w:szCs w:val="20"/>
        </w:rPr>
        <w:t>e</w:t>
      </w:r>
      <w:r w:rsidRPr="00237EEB">
        <w:rPr>
          <w:rFonts w:ascii="Verdana" w:hAnsi="Verdana" w:cs="Verdana"/>
          <w:spacing w:val="4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in</w:t>
      </w:r>
      <w:r w:rsidRPr="00237EEB">
        <w:rPr>
          <w:rFonts w:ascii="Verdana" w:hAnsi="Verdana" w:cs="Verdana"/>
          <w:spacing w:val="4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the</w:t>
      </w:r>
      <w:r w:rsidRPr="00237EEB">
        <w:rPr>
          <w:rFonts w:ascii="Verdana" w:hAnsi="Verdana" w:cs="Verdana"/>
          <w:spacing w:val="40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r</w:t>
      </w:r>
      <w:r w:rsidRPr="00237EEB">
        <w:rPr>
          <w:rFonts w:ascii="Verdana" w:hAnsi="Verdana" w:cs="Verdana"/>
          <w:spacing w:val="1"/>
          <w:sz w:val="20"/>
          <w:szCs w:val="20"/>
        </w:rPr>
        <w:t>a</w:t>
      </w:r>
      <w:r w:rsidRPr="00237EEB">
        <w:rPr>
          <w:rFonts w:ascii="Verdana" w:hAnsi="Verdana" w:cs="Verdana"/>
          <w:sz w:val="20"/>
          <w:szCs w:val="20"/>
        </w:rPr>
        <w:t>nge</w:t>
      </w:r>
      <w:r w:rsidRPr="00237EEB">
        <w:rPr>
          <w:rFonts w:ascii="Verdana" w:hAnsi="Verdana" w:cs="Verdana"/>
          <w:spacing w:val="40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0.5</w:t>
      </w:r>
      <w:r w:rsidRPr="00237EEB">
        <w:rPr>
          <w:rFonts w:ascii="Verdana" w:hAnsi="Verdana" w:cs="Verdana"/>
          <w:spacing w:val="40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psi</w:t>
      </w:r>
      <w:r w:rsidRPr="00237EEB">
        <w:rPr>
          <w:rFonts w:ascii="Verdana" w:hAnsi="Verdana" w:cs="Verdana"/>
          <w:spacing w:val="4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to</w:t>
      </w:r>
      <w:r w:rsidRPr="00237EEB">
        <w:rPr>
          <w:rFonts w:ascii="Verdana" w:hAnsi="Verdana" w:cs="Verdana"/>
          <w:spacing w:val="40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4</w:t>
      </w:r>
      <w:r w:rsidRPr="00237EEB">
        <w:rPr>
          <w:rFonts w:ascii="Verdana" w:hAnsi="Verdana" w:cs="Verdana"/>
          <w:spacing w:val="40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p</w:t>
      </w:r>
      <w:r w:rsidRPr="00237EEB">
        <w:rPr>
          <w:rFonts w:ascii="Verdana" w:hAnsi="Verdana" w:cs="Verdana"/>
          <w:spacing w:val="1"/>
          <w:sz w:val="20"/>
          <w:szCs w:val="20"/>
        </w:rPr>
        <w:t>s</w:t>
      </w:r>
      <w:r w:rsidRPr="00237EEB">
        <w:rPr>
          <w:rFonts w:ascii="Verdana" w:hAnsi="Verdana" w:cs="Verdana"/>
          <w:sz w:val="20"/>
          <w:szCs w:val="20"/>
        </w:rPr>
        <w:t>i</w:t>
      </w:r>
      <w:r w:rsidRPr="00237EEB">
        <w:rPr>
          <w:rFonts w:ascii="Verdana" w:hAnsi="Verdana" w:cs="Verdana"/>
          <w:spacing w:val="40"/>
          <w:sz w:val="20"/>
          <w:szCs w:val="20"/>
        </w:rPr>
        <w:t xml:space="preserve"> </w:t>
      </w:r>
      <w:r w:rsidRPr="00237EEB">
        <w:rPr>
          <w:rFonts w:ascii="Verdana" w:hAnsi="Verdana" w:cs="Verdana"/>
          <w:spacing w:val="1"/>
          <w:sz w:val="20"/>
          <w:szCs w:val="20"/>
        </w:rPr>
        <w:t>(</w:t>
      </w:r>
      <w:r w:rsidRPr="00237EEB">
        <w:rPr>
          <w:rFonts w:ascii="Verdana" w:hAnsi="Verdana" w:cs="Verdana"/>
          <w:sz w:val="20"/>
          <w:szCs w:val="20"/>
        </w:rPr>
        <w:t xml:space="preserve">offline pressure: </w:t>
      </w:r>
      <w:r w:rsidRPr="00237EEB">
        <w:rPr>
          <w:rFonts w:ascii="Verdana" w:hAnsi="Verdana" w:cs="Verdana"/>
          <w:spacing w:val="-1"/>
          <w:sz w:val="20"/>
          <w:szCs w:val="20"/>
        </w:rPr>
        <w:t>a</w:t>
      </w:r>
      <w:r w:rsidRPr="00237EEB">
        <w:rPr>
          <w:rFonts w:ascii="Verdana" w:hAnsi="Verdana" w:cs="Verdana"/>
          <w:sz w:val="20"/>
          <w:szCs w:val="20"/>
        </w:rPr>
        <w:t>pprox. 1</w:t>
      </w:r>
      <w:r w:rsidRPr="00237EEB">
        <w:rPr>
          <w:rFonts w:ascii="Verdana" w:hAnsi="Verdana" w:cs="Verdana"/>
          <w:spacing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psi)</w:t>
      </w:r>
    </w:p>
    <w:p w:rsidR="00842E16" w:rsidRPr="00237EEB" w:rsidRDefault="00842E16" w:rsidP="00237EEB">
      <w:pPr>
        <w:pStyle w:val="ListParagraph"/>
        <w:numPr>
          <w:ilvl w:val="0"/>
          <w:numId w:val="2"/>
        </w:numPr>
        <w:spacing w:after="0" w:line="360" w:lineRule="auto"/>
        <w:ind w:right="64"/>
        <w:jc w:val="both"/>
        <w:rPr>
          <w:rFonts w:ascii="Verdana" w:hAnsi="Verdana" w:cs="Verdana"/>
          <w:sz w:val="20"/>
          <w:szCs w:val="20"/>
        </w:rPr>
      </w:pPr>
      <w:r w:rsidRPr="00237EEB">
        <w:rPr>
          <w:rFonts w:ascii="Verdana" w:hAnsi="Verdana" w:cs="Verdana"/>
          <w:position w:val="-1"/>
          <w:sz w:val="20"/>
          <w:szCs w:val="20"/>
        </w:rPr>
        <w:t>for</w:t>
      </w:r>
      <w:r w:rsidRPr="00237EEB">
        <w:rPr>
          <w:rFonts w:ascii="Verdana" w:hAnsi="Verdana" w:cs="Verdana"/>
          <w:spacing w:val="2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a</w:t>
      </w:r>
      <w:r w:rsidRPr="00237EEB">
        <w:rPr>
          <w:rFonts w:ascii="Verdana" w:hAnsi="Verdana" w:cs="Verdana"/>
          <w:spacing w:val="2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b</w:t>
      </w:r>
      <w:r w:rsidRPr="00237EEB">
        <w:rPr>
          <w:rFonts w:ascii="Verdana" w:hAnsi="Verdana" w:cs="Verdana"/>
          <w:spacing w:val="-1"/>
          <w:position w:val="-1"/>
          <w:sz w:val="20"/>
          <w:szCs w:val="20"/>
        </w:rPr>
        <w:t>l</w:t>
      </w:r>
      <w:r w:rsidRPr="00237EEB">
        <w:rPr>
          <w:rFonts w:ascii="Verdana" w:hAnsi="Verdana" w:cs="Verdana"/>
          <w:position w:val="-1"/>
          <w:sz w:val="20"/>
          <w:szCs w:val="20"/>
        </w:rPr>
        <w:t xml:space="preserve">ank </w:t>
      </w:r>
      <w:r w:rsidRPr="00237EEB">
        <w:rPr>
          <w:rFonts w:ascii="Verdana" w:hAnsi="Verdana" w:cs="Verdana"/>
          <w:spacing w:val="-1"/>
          <w:position w:val="-1"/>
          <w:sz w:val="20"/>
          <w:szCs w:val="20"/>
        </w:rPr>
        <w:t>fil</w:t>
      </w:r>
      <w:r w:rsidRPr="00237EEB">
        <w:rPr>
          <w:rFonts w:ascii="Verdana" w:hAnsi="Verdana" w:cs="Verdana"/>
          <w:position w:val="-1"/>
          <w:sz w:val="20"/>
          <w:szCs w:val="20"/>
        </w:rPr>
        <w:t>ter</w:t>
      </w:r>
      <w:r w:rsidRPr="00237EEB">
        <w:rPr>
          <w:rFonts w:ascii="Verdana" w:hAnsi="Verdana" w:cs="Verdana"/>
          <w:spacing w:val="2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the</w:t>
      </w:r>
      <w:r w:rsidRPr="00237EEB">
        <w:rPr>
          <w:rFonts w:ascii="Verdana" w:hAnsi="Verdana" w:cs="Verdana"/>
          <w:spacing w:val="2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tr</w:t>
      </w:r>
      <w:r w:rsidRPr="00237EEB">
        <w:rPr>
          <w:rFonts w:ascii="Verdana" w:hAnsi="Verdana" w:cs="Verdana"/>
          <w:spacing w:val="-1"/>
          <w:position w:val="-1"/>
          <w:sz w:val="20"/>
          <w:szCs w:val="20"/>
        </w:rPr>
        <w:t>a</w:t>
      </w:r>
      <w:r w:rsidRPr="00237EEB">
        <w:rPr>
          <w:rFonts w:ascii="Verdana" w:hAnsi="Verdana" w:cs="Verdana"/>
          <w:position w:val="-1"/>
          <w:sz w:val="20"/>
          <w:szCs w:val="20"/>
        </w:rPr>
        <w:t>nsm</w:t>
      </w:r>
      <w:r w:rsidRPr="00237EEB">
        <w:rPr>
          <w:rFonts w:ascii="Verdana" w:hAnsi="Verdana" w:cs="Verdana"/>
          <w:spacing w:val="-1"/>
          <w:position w:val="-1"/>
          <w:sz w:val="20"/>
          <w:szCs w:val="20"/>
        </w:rPr>
        <w:t>i</w:t>
      </w:r>
      <w:r w:rsidRPr="00237EEB">
        <w:rPr>
          <w:rFonts w:ascii="Verdana" w:hAnsi="Verdana" w:cs="Verdana"/>
          <w:position w:val="-1"/>
          <w:sz w:val="20"/>
          <w:szCs w:val="20"/>
        </w:rPr>
        <w:t>ttance s</w:t>
      </w:r>
      <w:r w:rsidRPr="00237EEB">
        <w:rPr>
          <w:rFonts w:ascii="Verdana" w:hAnsi="Verdana" w:cs="Verdana"/>
          <w:spacing w:val="-1"/>
          <w:position w:val="-1"/>
          <w:sz w:val="20"/>
          <w:szCs w:val="20"/>
        </w:rPr>
        <w:t>i</w:t>
      </w:r>
      <w:r w:rsidRPr="00237EEB">
        <w:rPr>
          <w:rFonts w:ascii="Verdana" w:hAnsi="Verdana" w:cs="Verdana"/>
          <w:position w:val="-1"/>
          <w:sz w:val="20"/>
          <w:szCs w:val="20"/>
        </w:rPr>
        <w:t>gnal</w:t>
      </w:r>
      <w:r w:rsidRPr="00237EEB">
        <w:rPr>
          <w:rFonts w:ascii="Verdana" w:hAnsi="Verdana" w:cs="Verdana"/>
          <w:spacing w:val="1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should</w:t>
      </w:r>
      <w:r w:rsidRPr="00237EEB">
        <w:rPr>
          <w:rFonts w:ascii="Verdana" w:hAnsi="Verdana" w:cs="Verdana"/>
          <w:spacing w:val="1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be</w:t>
      </w:r>
      <w:r w:rsidRPr="00237EEB">
        <w:rPr>
          <w:rFonts w:ascii="Verdana" w:hAnsi="Verdana" w:cs="Verdana"/>
          <w:spacing w:val="1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in</w:t>
      </w:r>
      <w:r w:rsidRPr="00237EEB">
        <w:rPr>
          <w:rFonts w:ascii="Verdana" w:hAnsi="Verdana" w:cs="Verdana"/>
          <w:spacing w:val="1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the range</w:t>
      </w:r>
      <w:r w:rsidRPr="00237EEB">
        <w:rPr>
          <w:rFonts w:ascii="Verdana" w:hAnsi="Verdana" w:cs="Verdana"/>
          <w:spacing w:val="2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indicated</w:t>
      </w:r>
      <w:r w:rsidRPr="00237EEB">
        <w:rPr>
          <w:rFonts w:ascii="Verdana" w:hAnsi="Verdana" w:cs="Verdana"/>
          <w:spacing w:val="1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by</w:t>
      </w:r>
    </w:p>
    <w:p w:rsidR="00842E16" w:rsidRPr="00237EEB" w:rsidRDefault="00842E16" w:rsidP="00967881">
      <w:pPr>
        <w:pStyle w:val="ListParagraph"/>
        <w:spacing w:after="0" w:line="360" w:lineRule="auto"/>
        <w:ind w:left="0" w:right="2239"/>
        <w:jc w:val="both"/>
        <w:rPr>
          <w:rFonts w:ascii="Verdana" w:hAnsi="Verdana" w:cs="Verdana"/>
          <w:sz w:val="20"/>
          <w:szCs w:val="20"/>
        </w:rPr>
      </w:pPr>
      <w:proofErr w:type="gramStart"/>
      <w:r w:rsidRPr="00237EEB">
        <w:rPr>
          <w:rFonts w:ascii="Verdana" w:hAnsi="Verdana" w:cs="Verdana"/>
          <w:sz w:val="20"/>
          <w:szCs w:val="20"/>
        </w:rPr>
        <w:t>the</w:t>
      </w:r>
      <w:proofErr w:type="gramEnd"/>
      <w:r w:rsidRPr="00237EEB">
        <w:rPr>
          <w:rFonts w:ascii="Verdana" w:hAnsi="Verdana" w:cs="Verdana"/>
          <w:sz w:val="20"/>
          <w:szCs w:val="20"/>
        </w:rPr>
        <w:t xml:space="preserve"> ma</w:t>
      </w:r>
      <w:r w:rsidRPr="00237EEB">
        <w:rPr>
          <w:rFonts w:ascii="Verdana" w:hAnsi="Verdana" w:cs="Verdana"/>
          <w:spacing w:val="-1"/>
          <w:sz w:val="20"/>
          <w:szCs w:val="20"/>
        </w:rPr>
        <w:t>n</w:t>
      </w:r>
      <w:r w:rsidRPr="00237EEB">
        <w:rPr>
          <w:rFonts w:ascii="Verdana" w:hAnsi="Verdana" w:cs="Verdana"/>
          <w:sz w:val="20"/>
          <w:szCs w:val="20"/>
        </w:rPr>
        <w:t>uf</w:t>
      </w:r>
      <w:r w:rsidRPr="00237EEB">
        <w:rPr>
          <w:rFonts w:ascii="Verdana" w:hAnsi="Verdana" w:cs="Verdana"/>
          <w:spacing w:val="-1"/>
          <w:sz w:val="20"/>
          <w:szCs w:val="20"/>
        </w:rPr>
        <w:t>a</w:t>
      </w:r>
      <w:r w:rsidRPr="00237EEB">
        <w:rPr>
          <w:rFonts w:ascii="Verdana" w:hAnsi="Verdana" w:cs="Verdana"/>
          <w:sz w:val="20"/>
          <w:szCs w:val="20"/>
        </w:rPr>
        <w:t>cturer a</w:t>
      </w:r>
      <w:r w:rsidRPr="00237EEB">
        <w:rPr>
          <w:rFonts w:ascii="Verdana" w:hAnsi="Verdana" w:cs="Verdana"/>
          <w:spacing w:val="-1"/>
          <w:sz w:val="20"/>
          <w:szCs w:val="20"/>
        </w:rPr>
        <w:t>n</w:t>
      </w:r>
      <w:r w:rsidRPr="00237EEB">
        <w:rPr>
          <w:rFonts w:ascii="Verdana" w:hAnsi="Verdana" w:cs="Verdana"/>
          <w:sz w:val="20"/>
          <w:szCs w:val="20"/>
        </w:rPr>
        <w:t>d</w:t>
      </w:r>
      <w:r w:rsidRPr="00237EEB">
        <w:rPr>
          <w:rFonts w:ascii="Verdana" w:hAnsi="Verdana" w:cs="Verdana"/>
          <w:spacing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be cons</w:t>
      </w:r>
      <w:r w:rsidRPr="00237EEB">
        <w:rPr>
          <w:rFonts w:ascii="Verdana" w:hAnsi="Verdana" w:cs="Verdana"/>
          <w:spacing w:val="-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st</w:t>
      </w:r>
      <w:r w:rsidRPr="00237EEB">
        <w:rPr>
          <w:rFonts w:ascii="Verdana" w:hAnsi="Verdana" w:cs="Verdana"/>
          <w:spacing w:val="-2"/>
          <w:sz w:val="20"/>
          <w:szCs w:val="20"/>
        </w:rPr>
        <w:t>e</w:t>
      </w:r>
      <w:r w:rsidRPr="00237EEB">
        <w:rPr>
          <w:rFonts w:ascii="Verdana" w:hAnsi="Verdana" w:cs="Verdana"/>
          <w:sz w:val="20"/>
          <w:szCs w:val="20"/>
        </w:rPr>
        <w:t>nt</w:t>
      </w:r>
      <w:r w:rsidRPr="00237EEB">
        <w:rPr>
          <w:rFonts w:ascii="Verdana" w:hAnsi="Verdana" w:cs="Verdana"/>
          <w:spacing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 xml:space="preserve">from a </w:t>
      </w:r>
      <w:r w:rsidRPr="00237EEB">
        <w:rPr>
          <w:rFonts w:ascii="Verdana" w:hAnsi="Verdana" w:cs="Verdana"/>
          <w:spacing w:val="-1"/>
          <w:sz w:val="20"/>
          <w:szCs w:val="20"/>
        </w:rPr>
        <w:t>d</w:t>
      </w:r>
      <w:r w:rsidRPr="00237EEB">
        <w:rPr>
          <w:rFonts w:ascii="Verdana" w:hAnsi="Verdana" w:cs="Verdana"/>
          <w:sz w:val="20"/>
          <w:szCs w:val="20"/>
        </w:rPr>
        <w:t xml:space="preserve">ay to </w:t>
      </w:r>
      <w:r w:rsidRPr="00237EEB">
        <w:rPr>
          <w:rFonts w:ascii="Verdana" w:hAnsi="Verdana" w:cs="Verdana"/>
          <w:spacing w:val="-2"/>
          <w:sz w:val="20"/>
          <w:szCs w:val="20"/>
        </w:rPr>
        <w:t>a</w:t>
      </w:r>
      <w:r w:rsidRPr="00237EEB">
        <w:rPr>
          <w:rFonts w:ascii="Verdana" w:hAnsi="Verdana" w:cs="Verdana"/>
          <w:sz w:val="20"/>
          <w:szCs w:val="20"/>
        </w:rPr>
        <w:t>not</w:t>
      </w:r>
      <w:r w:rsidRPr="00237EEB">
        <w:rPr>
          <w:rFonts w:ascii="Verdana" w:hAnsi="Verdana" w:cs="Verdana"/>
          <w:spacing w:val="-1"/>
          <w:sz w:val="20"/>
          <w:szCs w:val="20"/>
        </w:rPr>
        <w:t>he</w:t>
      </w:r>
      <w:r w:rsidRPr="00237EEB">
        <w:rPr>
          <w:rFonts w:ascii="Verdana" w:hAnsi="Verdana" w:cs="Verdana"/>
          <w:sz w:val="20"/>
          <w:szCs w:val="20"/>
        </w:rPr>
        <w:t>r.</w:t>
      </w:r>
    </w:p>
    <w:p w:rsidR="00842E16" w:rsidRPr="00237EEB" w:rsidRDefault="00842E16" w:rsidP="00237EEB">
      <w:pPr>
        <w:pStyle w:val="ListParagraph"/>
        <w:numPr>
          <w:ilvl w:val="0"/>
          <w:numId w:val="2"/>
        </w:numPr>
        <w:spacing w:before="52" w:after="0" w:line="360" w:lineRule="auto"/>
        <w:ind w:right="54"/>
        <w:jc w:val="both"/>
        <w:rPr>
          <w:rFonts w:ascii="Verdana" w:hAnsi="Verdana" w:cs="Verdana"/>
          <w:sz w:val="20"/>
          <w:szCs w:val="20"/>
        </w:rPr>
      </w:pPr>
      <w:proofErr w:type="gramStart"/>
      <w:r w:rsidRPr="00237EEB">
        <w:rPr>
          <w:rFonts w:ascii="Verdana" w:hAnsi="Verdana" w:cs="Verdana"/>
          <w:sz w:val="20"/>
          <w:szCs w:val="20"/>
        </w:rPr>
        <w:t>the</w:t>
      </w:r>
      <w:proofErr w:type="gramEnd"/>
      <w:r w:rsidRPr="00237EEB">
        <w:rPr>
          <w:rFonts w:ascii="Verdana" w:hAnsi="Verdana" w:cs="Verdana"/>
          <w:spacing w:val="24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FID</w:t>
      </w:r>
      <w:r w:rsidRPr="00237EEB">
        <w:rPr>
          <w:rFonts w:ascii="Verdana" w:hAnsi="Verdana" w:cs="Verdana"/>
          <w:spacing w:val="24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can</w:t>
      </w:r>
      <w:r w:rsidRPr="00237EEB">
        <w:rPr>
          <w:rFonts w:ascii="Verdana" w:hAnsi="Verdana" w:cs="Verdana"/>
          <w:spacing w:val="24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only</w:t>
      </w:r>
      <w:r w:rsidRPr="00237EEB">
        <w:rPr>
          <w:rFonts w:ascii="Verdana" w:hAnsi="Verdana" w:cs="Verdana"/>
          <w:spacing w:val="24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be</w:t>
      </w:r>
      <w:r w:rsidRPr="00237EEB">
        <w:rPr>
          <w:rFonts w:ascii="Verdana" w:hAnsi="Verdana" w:cs="Verdana"/>
          <w:spacing w:val="24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checked</w:t>
      </w:r>
      <w:r w:rsidRPr="00237EEB">
        <w:rPr>
          <w:rFonts w:ascii="Verdana" w:hAnsi="Verdana" w:cs="Verdana"/>
          <w:spacing w:val="24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for</w:t>
      </w:r>
      <w:r w:rsidRPr="00237EEB">
        <w:rPr>
          <w:rFonts w:ascii="Verdana" w:hAnsi="Verdana" w:cs="Verdana"/>
          <w:spacing w:val="24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a</w:t>
      </w:r>
      <w:r w:rsidRPr="00237EEB">
        <w:rPr>
          <w:rFonts w:ascii="Verdana" w:hAnsi="Verdana" w:cs="Verdana"/>
          <w:spacing w:val="24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signal</w:t>
      </w:r>
      <w:r w:rsidRPr="00237EEB">
        <w:rPr>
          <w:rFonts w:ascii="Verdana" w:hAnsi="Verdana" w:cs="Verdana"/>
          <w:spacing w:val="24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or</w:t>
      </w:r>
      <w:r w:rsidRPr="00237EEB">
        <w:rPr>
          <w:rFonts w:ascii="Verdana" w:hAnsi="Verdana" w:cs="Verdana"/>
          <w:spacing w:val="25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a</w:t>
      </w:r>
      <w:r w:rsidRPr="00237EEB">
        <w:rPr>
          <w:rFonts w:ascii="Verdana" w:hAnsi="Verdana" w:cs="Verdana"/>
          <w:spacing w:val="25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numerical</w:t>
      </w:r>
      <w:r w:rsidRPr="00237EEB">
        <w:rPr>
          <w:rFonts w:ascii="Verdana" w:hAnsi="Verdana" w:cs="Verdana"/>
          <w:spacing w:val="26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readout</w:t>
      </w:r>
      <w:r w:rsidRPr="00237EEB">
        <w:rPr>
          <w:rFonts w:ascii="Verdana" w:hAnsi="Verdana" w:cs="Verdana"/>
          <w:spacing w:val="25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when</w:t>
      </w:r>
      <w:r w:rsidRPr="00237EEB">
        <w:rPr>
          <w:rFonts w:ascii="Verdana" w:hAnsi="Verdana" w:cs="Verdana"/>
          <w:spacing w:val="24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 xml:space="preserve">the cycle commences; the peak area </w:t>
      </w:r>
      <w:r w:rsidRPr="00237EEB">
        <w:rPr>
          <w:rFonts w:ascii="Verdana" w:hAnsi="Verdana" w:cs="Verdana"/>
          <w:spacing w:val="2"/>
          <w:sz w:val="20"/>
          <w:szCs w:val="20"/>
        </w:rPr>
        <w:t>f</w:t>
      </w:r>
      <w:r w:rsidRPr="00237EEB">
        <w:rPr>
          <w:rFonts w:ascii="Verdana" w:hAnsi="Verdana" w:cs="Verdana"/>
          <w:sz w:val="20"/>
          <w:szCs w:val="20"/>
        </w:rPr>
        <w:t>or the c</w:t>
      </w:r>
      <w:r w:rsidRPr="00237EEB">
        <w:rPr>
          <w:rFonts w:ascii="Verdana" w:hAnsi="Verdana" w:cs="Verdana"/>
          <w:spacing w:val="-1"/>
          <w:sz w:val="20"/>
          <w:szCs w:val="20"/>
        </w:rPr>
        <w:t>a</w:t>
      </w:r>
      <w:r w:rsidRPr="00237EEB">
        <w:rPr>
          <w:rFonts w:ascii="Verdana" w:hAnsi="Verdana" w:cs="Verdana"/>
          <w:sz w:val="20"/>
          <w:szCs w:val="20"/>
        </w:rPr>
        <w:t>libration peak</w:t>
      </w:r>
      <w:r w:rsidRPr="00237EEB">
        <w:rPr>
          <w:rFonts w:ascii="Verdana" w:hAnsi="Verdana" w:cs="Verdana"/>
          <w:spacing w:val="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 xml:space="preserve">should be in the range </w:t>
      </w:r>
      <w:r w:rsidRPr="00237EEB">
        <w:rPr>
          <w:rFonts w:ascii="Verdana" w:hAnsi="Verdana" w:cs="Verdana"/>
          <w:spacing w:val="-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nd</w:t>
      </w:r>
      <w:r w:rsidRPr="00237EEB">
        <w:rPr>
          <w:rFonts w:ascii="Verdana" w:hAnsi="Verdana" w:cs="Verdana"/>
          <w:spacing w:val="-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cated</w:t>
      </w:r>
      <w:r w:rsidRPr="00237EEB">
        <w:rPr>
          <w:rFonts w:ascii="Verdana" w:hAnsi="Verdana" w:cs="Verdana"/>
          <w:spacing w:val="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by</w:t>
      </w:r>
      <w:r w:rsidRPr="00237EEB">
        <w:rPr>
          <w:rFonts w:ascii="Verdana" w:hAnsi="Verdana" w:cs="Verdana"/>
          <w:spacing w:val="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the</w:t>
      </w:r>
      <w:r w:rsidRPr="00237EEB">
        <w:rPr>
          <w:rFonts w:ascii="Verdana" w:hAnsi="Verdana" w:cs="Verdana"/>
          <w:spacing w:val="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ma</w:t>
      </w:r>
      <w:r w:rsidRPr="00237EEB">
        <w:rPr>
          <w:rFonts w:ascii="Verdana" w:hAnsi="Verdana" w:cs="Verdana"/>
          <w:spacing w:val="-1"/>
          <w:sz w:val="20"/>
          <w:szCs w:val="20"/>
        </w:rPr>
        <w:t>nu</w:t>
      </w:r>
      <w:r w:rsidRPr="00237EEB">
        <w:rPr>
          <w:rFonts w:ascii="Verdana" w:hAnsi="Verdana" w:cs="Verdana"/>
          <w:sz w:val="20"/>
          <w:szCs w:val="20"/>
        </w:rPr>
        <w:t>facturer.</w:t>
      </w:r>
      <w:r w:rsidRPr="00237EEB">
        <w:rPr>
          <w:rFonts w:ascii="Verdana" w:hAnsi="Verdana" w:cs="Verdana"/>
          <w:spacing w:val="2"/>
          <w:sz w:val="20"/>
          <w:szCs w:val="20"/>
        </w:rPr>
        <w:t xml:space="preserve"> </w:t>
      </w:r>
      <w:r w:rsidRPr="00237EEB">
        <w:rPr>
          <w:rFonts w:ascii="Verdana" w:hAnsi="Verdana" w:cs="Verdana"/>
          <w:spacing w:val="-1"/>
          <w:sz w:val="20"/>
          <w:szCs w:val="20"/>
        </w:rPr>
        <w:t>A</w:t>
      </w:r>
      <w:r w:rsidRPr="00237EEB">
        <w:rPr>
          <w:rFonts w:ascii="Verdana" w:hAnsi="Verdana" w:cs="Verdana"/>
          <w:sz w:val="20"/>
          <w:szCs w:val="20"/>
        </w:rPr>
        <w:t>s th</w:t>
      </w:r>
      <w:r w:rsidRPr="00237EEB">
        <w:rPr>
          <w:rFonts w:ascii="Verdana" w:hAnsi="Verdana" w:cs="Verdana"/>
          <w:spacing w:val="-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s</w:t>
      </w:r>
      <w:r w:rsidRPr="00237EEB">
        <w:rPr>
          <w:rFonts w:ascii="Verdana" w:hAnsi="Verdana" w:cs="Verdana"/>
          <w:spacing w:val="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v</w:t>
      </w:r>
      <w:r w:rsidRPr="00237EEB">
        <w:rPr>
          <w:rFonts w:ascii="Verdana" w:hAnsi="Verdana" w:cs="Verdana"/>
          <w:spacing w:val="-1"/>
          <w:sz w:val="20"/>
          <w:szCs w:val="20"/>
        </w:rPr>
        <w:t>a</w:t>
      </w:r>
      <w:r w:rsidRPr="00237EEB">
        <w:rPr>
          <w:rFonts w:ascii="Verdana" w:hAnsi="Verdana" w:cs="Verdana"/>
          <w:sz w:val="20"/>
          <w:szCs w:val="20"/>
        </w:rPr>
        <w:t>riable</w:t>
      </w:r>
      <w:r w:rsidRPr="00237EEB">
        <w:rPr>
          <w:rFonts w:ascii="Verdana" w:hAnsi="Verdana" w:cs="Verdana"/>
          <w:spacing w:val="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va</w:t>
      </w:r>
      <w:r w:rsidRPr="00237EEB">
        <w:rPr>
          <w:rFonts w:ascii="Verdana" w:hAnsi="Verdana" w:cs="Verdana"/>
          <w:spacing w:val="1"/>
          <w:sz w:val="20"/>
          <w:szCs w:val="20"/>
        </w:rPr>
        <w:t>r</w:t>
      </w:r>
      <w:r w:rsidRPr="00237EEB">
        <w:rPr>
          <w:rFonts w:ascii="Verdana" w:hAnsi="Verdana" w:cs="Verdana"/>
          <w:spacing w:val="-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es</w:t>
      </w:r>
      <w:r w:rsidRPr="00237EEB">
        <w:rPr>
          <w:rFonts w:ascii="Verdana" w:hAnsi="Verdana" w:cs="Verdana"/>
          <w:spacing w:val="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over</w:t>
      </w:r>
      <w:r w:rsidRPr="00237EEB">
        <w:rPr>
          <w:rFonts w:ascii="Verdana" w:hAnsi="Verdana" w:cs="Verdana"/>
          <w:spacing w:val="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a</w:t>
      </w:r>
      <w:r w:rsidRPr="00237EEB">
        <w:rPr>
          <w:rFonts w:ascii="Verdana" w:hAnsi="Verdana" w:cs="Verdana"/>
          <w:spacing w:val="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wide</w:t>
      </w:r>
      <w:r w:rsidRPr="00237EEB">
        <w:rPr>
          <w:rFonts w:ascii="Verdana" w:hAnsi="Verdana" w:cs="Verdana"/>
          <w:spacing w:val="1"/>
          <w:sz w:val="20"/>
          <w:szCs w:val="20"/>
        </w:rPr>
        <w:t xml:space="preserve"> r</w:t>
      </w:r>
      <w:r w:rsidRPr="00237EEB">
        <w:rPr>
          <w:rFonts w:ascii="Verdana" w:hAnsi="Verdana" w:cs="Verdana"/>
          <w:sz w:val="20"/>
          <w:szCs w:val="20"/>
        </w:rPr>
        <w:t>ange,</w:t>
      </w:r>
      <w:r w:rsidRPr="00237EEB">
        <w:rPr>
          <w:rFonts w:ascii="Verdana" w:hAnsi="Verdana" w:cs="Verdana"/>
          <w:spacing w:val="2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 xml:space="preserve">the </w:t>
      </w:r>
      <w:r w:rsidRPr="00237EEB">
        <w:rPr>
          <w:rFonts w:ascii="Verdana" w:hAnsi="Verdana" w:cs="Verdana"/>
          <w:spacing w:val="-1"/>
          <w:sz w:val="20"/>
          <w:szCs w:val="20"/>
        </w:rPr>
        <w:t>ra</w:t>
      </w:r>
      <w:r w:rsidRPr="00237EEB">
        <w:rPr>
          <w:rFonts w:ascii="Verdana" w:hAnsi="Verdana" w:cs="Verdana"/>
          <w:sz w:val="20"/>
          <w:szCs w:val="20"/>
        </w:rPr>
        <w:t xml:space="preserve">nge </w:t>
      </w:r>
      <w:r w:rsidRPr="00237EEB">
        <w:rPr>
          <w:rFonts w:ascii="Verdana" w:hAnsi="Verdana" w:cs="Verdana"/>
          <w:spacing w:val="-1"/>
          <w:sz w:val="20"/>
          <w:szCs w:val="20"/>
        </w:rPr>
        <w:t>o</w:t>
      </w:r>
      <w:r w:rsidRPr="00237EEB">
        <w:rPr>
          <w:rFonts w:ascii="Verdana" w:hAnsi="Verdana" w:cs="Verdana"/>
          <w:sz w:val="20"/>
          <w:szCs w:val="20"/>
        </w:rPr>
        <w:t>f n</w:t>
      </w:r>
      <w:r w:rsidRPr="00237EEB">
        <w:rPr>
          <w:rFonts w:ascii="Verdana" w:hAnsi="Verdana" w:cs="Verdana"/>
          <w:spacing w:val="-2"/>
          <w:sz w:val="20"/>
          <w:szCs w:val="20"/>
        </w:rPr>
        <w:t>o</w:t>
      </w:r>
      <w:r w:rsidRPr="00237EEB">
        <w:rPr>
          <w:rFonts w:ascii="Verdana" w:hAnsi="Verdana" w:cs="Verdana"/>
          <w:spacing w:val="-1"/>
          <w:sz w:val="20"/>
          <w:szCs w:val="20"/>
        </w:rPr>
        <w:t>rma</w:t>
      </w:r>
      <w:r w:rsidRPr="00237EEB">
        <w:rPr>
          <w:rFonts w:ascii="Verdana" w:hAnsi="Verdana" w:cs="Verdana"/>
          <w:sz w:val="20"/>
          <w:szCs w:val="20"/>
        </w:rPr>
        <w:t>l va</w:t>
      </w:r>
      <w:r w:rsidRPr="00237EEB">
        <w:rPr>
          <w:rFonts w:ascii="Verdana" w:hAnsi="Verdana" w:cs="Verdana"/>
          <w:spacing w:val="-1"/>
          <w:sz w:val="20"/>
          <w:szCs w:val="20"/>
        </w:rPr>
        <w:t>l</w:t>
      </w:r>
      <w:r w:rsidRPr="00237EEB">
        <w:rPr>
          <w:rFonts w:ascii="Verdana" w:hAnsi="Verdana" w:cs="Verdana"/>
          <w:sz w:val="20"/>
          <w:szCs w:val="20"/>
        </w:rPr>
        <w:t>u</w:t>
      </w:r>
      <w:r w:rsidRPr="00237EEB">
        <w:rPr>
          <w:rFonts w:ascii="Verdana" w:hAnsi="Verdana" w:cs="Verdana"/>
          <w:spacing w:val="-1"/>
          <w:sz w:val="20"/>
          <w:szCs w:val="20"/>
        </w:rPr>
        <w:t>e</w:t>
      </w:r>
      <w:r w:rsidRPr="00237EEB">
        <w:rPr>
          <w:rFonts w:ascii="Verdana" w:hAnsi="Verdana" w:cs="Verdana"/>
          <w:sz w:val="20"/>
          <w:szCs w:val="20"/>
        </w:rPr>
        <w:t>s</w:t>
      </w:r>
      <w:r w:rsidRPr="00237EEB">
        <w:rPr>
          <w:rFonts w:ascii="Verdana" w:hAnsi="Verdana" w:cs="Verdana"/>
          <w:spacing w:val="2"/>
          <w:sz w:val="20"/>
          <w:szCs w:val="20"/>
        </w:rPr>
        <w:t xml:space="preserve"> </w:t>
      </w:r>
      <w:r w:rsidRPr="00237EEB">
        <w:rPr>
          <w:rFonts w:ascii="Verdana" w:hAnsi="Verdana" w:cs="Verdana"/>
          <w:spacing w:val="-1"/>
          <w:sz w:val="20"/>
          <w:szCs w:val="20"/>
        </w:rPr>
        <w:t>s</w:t>
      </w:r>
      <w:r w:rsidRPr="00237EEB">
        <w:rPr>
          <w:rFonts w:ascii="Verdana" w:hAnsi="Verdana" w:cs="Verdana"/>
          <w:sz w:val="20"/>
          <w:szCs w:val="20"/>
        </w:rPr>
        <w:t>h</w:t>
      </w:r>
      <w:r w:rsidRPr="00237EEB">
        <w:rPr>
          <w:rFonts w:ascii="Verdana" w:hAnsi="Verdana" w:cs="Verdana"/>
          <w:spacing w:val="-1"/>
          <w:sz w:val="20"/>
          <w:szCs w:val="20"/>
        </w:rPr>
        <w:t>o</w:t>
      </w:r>
      <w:r w:rsidRPr="00237EEB">
        <w:rPr>
          <w:rFonts w:ascii="Verdana" w:hAnsi="Verdana" w:cs="Verdana"/>
          <w:sz w:val="20"/>
          <w:szCs w:val="20"/>
        </w:rPr>
        <w:t>u</w:t>
      </w:r>
      <w:r w:rsidRPr="00237EEB">
        <w:rPr>
          <w:rFonts w:ascii="Verdana" w:hAnsi="Verdana" w:cs="Verdana"/>
          <w:spacing w:val="-1"/>
          <w:sz w:val="20"/>
          <w:szCs w:val="20"/>
        </w:rPr>
        <w:t>l</w:t>
      </w:r>
      <w:r w:rsidRPr="00237EEB">
        <w:rPr>
          <w:rFonts w:ascii="Verdana" w:hAnsi="Verdana" w:cs="Verdana"/>
          <w:sz w:val="20"/>
          <w:szCs w:val="20"/>
        </w:rPr>
        <w:t xml:space="preserve">d </w:t>
      </w:r>
      <w:r w:rsidRPr="00237EEB">
        <w:rPr>
          <w:rFonts w:ascii="Verdana" w:hAnsi="Verdana" w:cs="Verdana"/>
          <w:spacing w:val="-1"/>
          <w:sz w:val="20"/>
          <w:szCs w:val="20"/>
        </w:rPr>
        <w:t>b</w:t>
      </w:r>
      <w:r w:rsidRPr="00237EEB">
        <w:rPr>
          <w:rFonts w:ascii="Verdana" w:hAnsi="Verdana" w:cs="Verdana"/>
          <w:sz w:val="20"/>
          <w:szCs w:val="20"/>
        </w:rPr>
        <w:t>e</w:t>
      </w:r>
      <w:r w:rsidRPr="00237EEB">
        <w:rPr>
          <w:rFonts w:ascii="Verdana" w:hAnsi="Verdana" w:cs="Verdana"/>
          <w:spacing w:val="-1"/>
          <w:sz w:val="20"/>
          <w:szCs w:val="20"/>
        </w:rPr>
        <w:t xml:space="preserve"> es</w:t>
      </w:r>
      <w:r w:rsidRPr="00237EEB">
        <w:rPr>
          <w:rFonts w:ascii="Verdana" w:hAnsi="Verdana" w:cs="Verdana"/>
          <w:sz w:val="20"/>
          <w:szCs w:val="20"/>
        </w:rPr>
        <w:t>ta</w:t>
      </w:r>
      <w:r w:rsidRPr="00237EEB">
        <w:rPr>
          <w:rFonts w:ascii="Verdana" w:hAnsi="Verdana" w:cs="Verdana"/>
          <w:spacing w:val="-1"/>
          <w:sz w:val="20"/>
          <w:szCs w:val="20"/>
        </w:rPr>
        <w:t>blis</w:t>
      </w:r>
      <w:r w:rsidRPr="00237EEB">
        <w:rPr>
          <w:rFonts w:ascii="Verdana" w:hAnsi="Verdana" w:cs="Verdana"/>
          <w:sz w:val="20"/>
          <w:szCs w:val="20"/>
        </w:rPr>
        <w:t>h</w:t>
      </w:r>
      <w:r w:rsidRPr="00237EEB">
        <w:rPr>
          <w:rFonts w:ascii="Verdana" w:hAnsi="Verdana" w:cs="Verdana"/>
          <w:spacing w:val="-1"/>
          <w:sz w:val="20"/>
          <w:szCs w:val="20"/>
        </w:rPr>
        <w:t>e</w:t>
      </w:r>
      <w:r w:rsidRPr="00237EEB">
        <w:rPr>
          <w:rFonts w:ascii="Verdana" w:hAnsi="Verdana" w:cs="Verdana"/>
          <w:sz w:val="20"/>
          <w:szCs w:val="20"/>
        </w:rPr>
        <w:t>d f</w:t>
      </w:r>
      <w:r w:rsidRPr="00237EEB">
        <w:rPr>
          <w:rFonts w:ascii="Verdana" w:hAnsi="Verdana" w:cs="Verdana"/>
          <w:spacing w:val="-1"/>
          <w:sz w:val="20"/>
          <w:szCs w:val="20"/>
        </w:rPr>
        <w:t>o</w:t>
      </w:r>
      <w:r w:rsidRPr="00237EEB">
        <w:rPr>
          <w:rFonts w:ascii="Verdana" w:hAnsi="Verdana" w:cs="Verdana"/>
          <w:sz w:val="20"/>
          <w:szCs w:val="20"/>
        </w:rPr>
        <w:t xml:space="preserve">r </w:t>
      </w:r>
      <w:r w:rsidRPr="00237EEB">
        <w:rPr>
          <w:rFonts w:ascii="Verdana" w:hAnsi="Verdana" w:cs="Verdana"/>
          <w:spacing w:val="-1"/>
          <w:sz w:val="20"/>
          <w:szCs w:val="20"/>
        </w:rPr>
        <w:t>eac</w:t>
      </w:r>
      <w:r w:rsidRPr="00237EEB">
        <w:rPr>
          <w:rFonts w:ascii="Verdana" w:hAnsi="Verdana" w:cs="Verdana"/>
          <w:sz w:val="20"/>
          <w:szCs w:val="20"/>
        </w:rPr>
        <w:t>h</w:t>
      </w:r>
      <w:r w:rsidRPr="00237EEB">
        <w:rPr>
          <w:rFonts w:ascii="Verdana" w:hAnsi="Verdana" w:cs="Verdana"/>
          <w:spacing w:val="1"/>
          <w:sz w:val="20"/>
          <w:szCs w:val="20"/>
        </w:rPr>
        <w:t xml:space="preserve"> </w:t>
      </w:r>
      <w:r w:rsidRPr="00237EEB">
        <w:rPr>
          <w:rFonts w:ascii="Verdana" w:hAnsi="Verdana" w:cs="Verdana"/>
          <w:spacing w:val="-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n</w:t>
      </w:r>
      <w:r w:rsidRPr="00237EEB">
        <w:rPr>
          <w:rFonts w:ascii="Verdana" w:hAnsi="Verdana" w:cs="Verdana"/>
          <w:spacing w:val="-1"/>
          <w:sz w:val="20"/>
          <w:szCs w:val="20"/>
        </w:rPr>
        <w:t>s</w:t>
      </w:r>
      <w:r w:rsidRPr="00237EEB">
        <w:rPr>
          <w:rFonts w:ascii="Verdana" w:hAnsi="Verdana" w:cs="Verdana"/>
          <w:sz w:val="20"/>
          <w:szCs w:val="20"/>
        </w:rPr>
        <w:t>t</w:t>
      </w:r>
      <w:r w:rsidRPr="00237EEB">
        <w:rPr>
          <w:rFonts w:ascii="Verdana" w:hAnsi="Verdana" w:cs="Verdana"/>
          <w:spacing w:val="-1"/>
          <w:sz w:val="20"/>
          <w:szCs w:val="20"/>
        </w:rPr>
        <w:t>r</w:t>
      </w:r>
      <w:r w:rsidRPr="00237EEB">
        <w:rPr>
          <w:rFonts w:ascii="Verdana" w:hAnsi="Verdana" w:cs="Verdana"/>
          <w:sz w:val="20"/>
          <w:szCs w:val="20"/>
        </w:rPr>
        <w:t>u</w:t>
      </w:r>
      <w:r w:rsidRPr="00237EEB">
        <w:rPr>
          <w:rFonts w:ascii="Verdana" w:hAnsi="Verdana" w:cs="Verdana"/>
          <w:spacing w:val="-1"/>
          <w:sz w:val="20"/>
          <w:szCs w:val="20"/>
        </w:rPr>
        <w:t>me</w:t>
      </w:r>
      <w:r w:rsidRPr="00237EEB">
        <w:rPr>
          <w:rFonts w:ascii="Verdana" w:hAnsi="Verdana" w:cs="Verdana"/>
          <w:sz w:val="20"/>
          <w:szCs w:val="20"/>
        </w:rPr>
        <w:t>n</w:t>
      </w:r>
      <w:r w:rsidRPr="00237EEB">
        <w:rPr>
          <w:rFonts w:ascii="Verdana" w:hAnsi="Verdana" w:cs="Verdana"/>
          <w:spacing w:val="-1"/>
          <w:sz w:val="20"/>
          <w:szCs w:val="20"/>
        </w:rPr>
        <w:t>t</w:t>
      </w:r>
      <w:r w:rsidRPr="00237EEB"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after="0"/>
        <w:jc w:val="both"/>
        <w:sectPr w:rsidR="00842E16">
          <w:pgSz w:w="11920" w:h="16840"/>
          <w:pgMar w:top="1380" w:right="1680" w:bottom="900" w:left="1680" w:header="0" w:footer="717" w:gutter="0"/>
          <w:cols w:space="720"/>
        </w:sectPr>
      </w:pPr>
    </w:p>
    <w:p w:rsidR="00842E16" w:rsidRDefault="00842E16" w:rsidP="003A533F">
      <w:pPr>
        <w:spacing w:before="59" w:after="0" w:line="240" w:lineRule="auto"/>
        <w:ind w:left="1095" w:right="1073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>SOP 3</w:t>
      </w:r>
      <w:r>
        <w:rPr>
          <w:rFonts w:ascii="Verdana" w:hAnsi="Verdana" w:cs="Verdana"/>
          <w:b/>
          <w:bCs/>
          <w:spacing w:val="-2"/>
          <w:sz w:val="20"/>
          <w:szCs w:val="20"/>
        </w:rPr>
        <w:t>.</w:t>
      </w:r>
      <w:r>
        <w:rPr>
          <w:rFonts w:ascii="Verdana" w:hAnsi="Verdana" w:cs="Verdana"/>
          <w:b/>
          <w:bCs/>
          <w:sz w:val="20"/>
          <w:szCs w:val="20"/>
        </w:rPr>
        <w:t>2.</w:t>
      </w:r>
      <w:r>
        <w:rPr>
          <w:rFonts w:ascii="Verdana" w:hAnsi="Verdana" w:cs="Verdana"/>
          <w:b/>
          <w:bCs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Dai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sz w:val="20"/>
          <w:szCs w:val="20"/>
        </w:rPr>
        <w:t xml:space="preserve">y </w:t>
      </w:r>
      <w:r>
        <w:rPr>
          <w:rFonts w:ascii="Verdana" w:hAnsi="Verdana" w:cs="Verdana"/>
          <w:b/>
          <w:bCs/>
          <w:spacing w:val="-2"/>
          <w:sz w:val="20"/>
          <w:szCs w:val="20"/>
        </w:rPr>
        <w:t>c</w:t>
      </w:r>
      <w:r>
        <w:rPr>
          <w:rFonts w:ascii="Verdana" w:hAnsi="Verdana" w:cs="Verdana"/>
          <w:b/>
          <w:bCs/>
          <w:sz w:val="20"/>
          <w:szCs w:val="20"/>
        </w:rPr>
        <w:t>al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hAnsi="Verdana" w:cs="Verdana"/>
          <w:b/>
          <w:bCs/>
          <w:sz w:val="20"/>
          <w:szCs w:val="20"/>
        </w:rPr>
        <w:t>brat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hAnsi="Verdana" w:cs="Verdana"/>
          <w:b/>
          <w:bCs/>
          <w:sz w:val="20"/>
          <w:szCs w:val="20"/>
        </w:rPr>
        <w:t>on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w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hAnsi="Verdana" w:cs="Verdana"/>
          <w:b/>
          <w:bCs/>
          <w:sz w:val="20"/>
          <w:szCs w:val="20"/>
        </w:rPr>
        <w:t>th an external carbon con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t</w:t>
      </w:r>
      <w:r>
        <w:rPr>
          <w:rFonts w:ascii="Verdana" w:hAnsi="Verdana" w:cs="Verdana"/>
          <w:b/>
          <w:bCs/>
          <w:sz w:val="20"/>
          <w:szCs w:val="20"/>
        </w:rPr>
        <w:t>aini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n</w:t>
      </w:r>
      <w:r>
        <w:rPr>
          <w:rFonts w:ascii="Verdana" w:hAnsi="Verdana" w:cs="Verdana"/>
          <w:b/>
          <w:bCs/>
          <w:sz w:val="20"/>
          <w:szCs w:val="20"/>
        </w:rPr>
        <w:t xml:space="preserve">g 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s</w:t>
      </w:r>
      <w:r>
        <w:rPr>
          <w:rFonts w:ascii="Verdana" w:hAnsi="Verdana" w:cs="Verdana"/>
          <w:b/>
          <w:bCs/>
          <w:sz w:val="20"/>
          <w:szCs w:val="20"/>
        </w:rPr>
        <w:t>o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sz w:val="20"/>
          <w:szCs w:val="20"/>
        </w:rPr>
        <w:t>ution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7" w:after="0" w:line="280" w:lineRule="exact"/>
        <w:rPr>
          <w:sz w:val="28"/>
          <w:szCs w:val="28"/>
        </w:rPr>
      </w:pPr>
    </w:p>
    <w:p w:rsidR="00842E16" w:rsidRDefault="00842E16" w:rsidP="003A533F">
      <w:pPr>
        <w:spacing w:after="0" w:line="240" w:lineRule="auto"/>
        <w:ind w:left="118" w:right="177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>The inst</w:t>
      </w:r>
      <w:r>
        <w:rPr>
          <w:rFonts w:ascii="Verdana" w:hAnsi="Verdana" w:cs="Verdana"/>
          <w:i/>
          <w:spacing w:val="-2"/>
          <w:sz w:val="20"/>
          <w:szCs w:val="20"/>
        </w:rPr>
        <w:t>r</w:t>
      </w:r>
      <w:r>
        <w:rPr>
          <w:rFonts w:ascii="Verdana" w:hAnsi="Verdana" w:cs="Verdana"/>
          <w:i/>
          <w:sz w:val="20"/>
          <w:szCs w:val="20"/>
        </w:rPr>
        <w:t>ument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>has to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b</w:t>
      </w:r>
      <w:r>
        <w:rPr>
          <w:rFonts w:ascii="Verdana" w:hAnsi="Verdana" w:cs="Verdana"/>
          <w:i/>
          <w:sz w:val="20"/>
          <w:szCs w:val="20"/>
        </w:rPr>
        <w:t>e switched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>on accord</w:t>
      </w:r>
      <w:r>
        <w:rPr>
          <w:rFonts w:ascii="Verdana" w:hAnsi="Verdana" w:cs="Verdana"/>
          <w:i/>
          <w:spacing w:val="-1"/>
          <w:sz w:val="20"/>
          <w:szCs w:val="20"/>
        </w:rPr>
        <w:t>in</w:t>
      </w:r>
      <w:r>
        <w:rPr>
          <w:rFonts w:ascii="Verdana" w:hAnsi="Verdana" w:cs="Verdana"/>
          <w:i/>
          <w:sz w:val="20"/>
          <w:szCs w:val="20"/>
        </w:rPr>
        <w:t>g to S</w:t>
      </w:r>
      <w:r>
        <w:rPr>
          <w:rFonts w:ascii="Verdana" w:hAnsi="Verdana" w:cs="Verdana"/>
          <w:i/>
          <w:spacing w:val="-2"/>
          <w:sz w:val="20"/>
          <w:szCs w:val="20"/>
        </w:rPr>
        <w:t>O</w:t>
      </w:r>
      <w:r>
        <w:rPr>
          <w:rFonts w:ascii="Verdana" w:hAnsi="Verdana" w:cs="Verdana"/>
          <w:i/>
          <w:sz w:val="20"/>
          <w:szCs w:val="20"/>
        </w:rPr>
        <w:t xml:space="preserve">P </w:t>
      </w:r>
      <w:r w:rsidR="00967881">
        <w:rPr>
          <w:rFonts w:ascii="Verdana" w:hAnsi="Verdana" w:cs="Verdana"/>
          <w:i/>
          <w:spacing w:val="-1"/>
          <w:sz w:val="20"/>
          <w:szCs w:val="20"/>
        </w:rPr>
        <w:t>3</w:t>
      </w:r>
      <w:r>
        <w:rPr>
          <w:rFonts w:ascii="Verdana" w:hAnsi="Verdana" w:cs="Verdana"/>
          <w:i/>
          <w:spacing w:val="-1"/>
          <w:sz w:val="20"/>
          <w:szCs w:val="20"/>
        </w:rPr>
        <w:t>.</w:t>
      </w:r>
      <w:r>
        <w:rPr>
          <w:rFonts w:ascii="Verdana" w:hAnsi="Verdana" w:cs="Verdana"/>
          <w:i/>
          <w:sz w:val="20"/>
          <w:szCs w:val="20"/>
        </w:rPr>
        <w:t xml:space="preserve">1. </w:t>
      </w:r>
      <w:proofErr w:type="gramStart"/>
      <w:r>
        <w:rPr>
          <w:rFonts w:ascii="Verdana" w:hAnsi="Verdana" w:cs="Verdana"/>
          <w:i/>
          <w:spacing w:val="-1"/>
          <w:sz w:val="20"/>
          <w:szCs w:val="20"/>
        </w:rPr>
        <w:t>f</w:t>
      </w:r>
      <w:r>
        <w:rPr>
          <w:rFonts w:ascii="Verdana" w:hAnsi="Verdana" w:cs="Verdana"/>
          <w:i/>
          <w:sz w:val="20"/>
          <w:szCs w:val="20"/>
        </w:rPr>
        <w:t>irst</w:t>
      </w:r>
      <w:proofErr w:type="gramEnd"/>
      <w:r>
        <w:rPr>
          <w:rFonts w:ascii="Verdana" w:hAnsi="Verdana" w:cs="Verdana"/>
          <w:i/>
          <w:sz w:val="20"/>
          <w:szCs w:val="20"/>
        </w:rPr>
        <w:t>.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5" w:after="0" w:line="280" w:lineRule="exact"/>
        <w:rPr>
          <w:sz w:val="28"/>
          <w:szCs w:val="28"/>
        </w:rPr>
      </w:pPr>
    </w:p>
    <w:p w:rsidR="00842E16" w:rsidRDefault="00842E16" w:rsidP="003A533F">
      <w:pPr>
        <w:spacing w:after="0" w:line="240" w:lineRule="auto"/>
        <w:ind w:left="118" w:right="1911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1-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Punch</w:t>
      </w:r>
      <w:proofErr w:type="gramEnd"/>
      <w:r>
        <w:rPr>
          <w:rFonts w:ascii="Verdana" w:hAnsi="Verdana" w:cs="Verdana"/>
          <w:sz w:val="20"/>
          <w:szCs w:val="20"/>
        </w:rPr>
        <w:t xml:space="preserve"> a 1 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r 1.5 cm</w:t>
      </w:r>
      <w:r w:rsidRPr="00237EEB">
        <w:rPr>
          <w:rFonts w:ascii="Verdana" w:hAnsi="Verdana" w:cs="Verdana"/>
          <w:sz w:val="20"/>
          <w:szCs w:val="20"/>
          <w:vertAlign w:val="superscript"/>
        </w:rPr>
        <w:t>2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aliquot from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 blank qu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rtz fiber filter.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2278" w:right="2403" w:hanging="2160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2-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When</w:t>
      </w:r>
      <w:proofErr w:type="gramEnd"/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computer displays in 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green message bar: </w:t>
      </w:r>
      <w:r>
        <w:rPr>
          <w:rFonts w:ascii="Verdana" w:hAnsi="Verdana" w:cs="Verdana"/>
          <w:sz w:val="20"/>
          <w:szCs w:val="20"/>
          <w:highlight w:val="green"/>
        </w:rPr>
        <w:t>"SAFE</w:t>
      </w:r>
      <w:r>
        <w:rPr>
          <w:rFonts w:ascii="Verdana" w:hAnsi="Verdana" w:cs="Verdana"/>
          <w:spacing w:val="1"/>
          <w:sz w:val="20"/>
          <w:szCs w:val="20"/>
          <w:highlight w:val="green"/>
        </w:rPr>
        <w:t xml:space="preserve"> </w:t>
      </w:r>
      <w:r>
        <w:rPr>
          <w:rFonts w:ascii="Verdana" w:hAnsi="Verdana" w:cs="Verdana"/>
          <w:sz w:val="20"/>
          <w:szCs w:val="20"/>
          <w:highlight w:val="green"/>
        </w:rPr>
        <w:t>TO</w:t>
      </w:r>
      <w:r>
        <w:rPr>
          <w:rFonts w:ascii="Verdana" w:hAnsi="Verdana" w:cs="Verdana"/>
          <w:spacing w:val="-1"/>
          <w:sz w:val="20"/>
          <w:szCs w:val="20"/>
          <w:highlight w:val="green"/>
        </w:rPr>
        <w:t xml:space="preserve"> </w:t>
      </w:r>
      <w:r>
        <w:rPr>
          <w:rFonts w:ascii="Verdana" w:hAnsi="Verdana" w:cs="Verdana"/>
          <w:sz w:val="20"/>
          <w:szCs w:val="20"/>
          <w:highlight w:val="green"/>
        </w:rPr>
        <w:t>PUT IN A</w:t>
      </w:r>
      <w:r>
        <w:rPr>
          <w:rFonts w:ascii="Verdana" w:hAnsi="Verdana" w:cs="Verdana"/>
          <w:spacing w:val="-1"/>
          <w:sz w:val="20"/>
          <w:szCs w:val="20"/>
          <w:highlight w:val="green"/>
        </w:rPr>
        <w:t xml:space="preserve"> </w:t>
      </w:r>
      <w:r>
        <w:rPr>
          <w:rFonts w:ascii="Verdana" w:hAnsi="Verdana" w:cs="Verdana"/>
          <w:sz w:val="20"/>
          <w:szCs w:val="20"/>
          <w:highlight w:val="green"/>
        </w:rPr>
        <w:t>NEW SAMPLE"</w:t>
      </w:r>
    </w:p>
    <w:p w:rsidR="00842E16" w:rsidRDefault="00842E16" w:rsidP="003A533F">
      <w:pPr>
        <w:spacing w:after="0" w:line="360" w:lineRule="auto"/>
        <w:ind w:left="118" w:right="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Open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door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oven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put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 safe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place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(e.g. you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ar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ange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ho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k somewhere).</w:t>
      </w:r>
    </w:p>
    <w:p w:rsidR="00842E16" w:rsidRDefault="000D298C" w:rsidP="003A533F">
      <w:pPr>
        <w:spacing w:after="0" w:line="242" w:lineRule="exact"/>
        <w:ind w:left="118" w:right="62"/>
        <w:jc w:val="both"/>
        <w:rPr>
          <w:rFonts w:ascii="Verdana" w:hAnsi="Verdana" w:cs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4274185</wp:posOffset>
            </wp:positionH>
            <wp:positionV relativeFrom="paragraph">
              <wp:posOffset>61595</wp:posOffset>
            </wp:positionV>
            <wp:extent cx="474980" cy="283210"/>
            <wp:effectExtent l="19050" t="0" r="1270" b="0"/>
            <wp:wrapNone/>
            <wp:docPr id="49" name="Picture 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42E16">
        <w:rPr>
          <w:rFonts w:ascii="Verdana" w:hAnsi="Verdana" w:cs="Verdana"/>
          <w:position w:val="-1"/>
          <w:sz w:val="20"/>
          <w:szCs w:val="20"/>
        </w:rPr>
        <w:t xml:space="preserve">3-  </w:t>
      </w:r>
      <w:r w:rsidR="00842E16">
        <w:rPr>
          <w:rFonts w:ascii="Verdana" w:hAnsi="Verdana" w:cs="Verdana"/>
          <w:spacing w:val="1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position w:val="-1"/>
          <w:sz w:val="20"/>
          <w:szCs w:val="20"/>
        </w:rPr>
        <w:t>Pu</w:t>
      </w:r>
      <w:r w:rsidR="00842E16">
        <w:rPr>
          <w:rFonts w:ascii="Verdana" w:hAnsi="Verdana" w:cs="Verdana"/>
          <w:spacing w:val="-1"/>
          <w:position w:val="-1"/>
          <w:sz w:val="20"/>
          <w:szCs w:val="20"/>
        </w:rPr>
        <w:t>l</w:t>
      </w:r>
      <w:r w:rsidR="00842E16">
        <w:rPr>
          <w:rFonts w:ascii="Verdana" w:hAnsi="Verdana" w:cs="Verdana"/>
          <w:position w:val="-1"/>
          <w:sz w:val="20"/>
          <w:szCs w:val="20"/>
        </w:rPr>
        <w:t>l</w:t>
      </w:r>
      <w:r w:rsidR="00842E16">
        <w:rPr>
          <w:rFonts w:ascii="Verdana" w:hAnsi="Verdana" w:cs="Verdana"/>
          <w:spacing w:val="53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position w:val="-1"/>
          <w:sz w:val="20"/>
          <w:szCs w:val="20"/>
        </w:rPr>
        <w:t>the</w:t>
      </w:r>
      <w:r w:rsidR="00842E16">
        <w:rPr>
          <w:rFonts w:ascii="Verdana" w:hAnsi="Verdana" w:cs="Verdana"/>
          <w:spacing w:val="53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spacing w:val="-1"/>
          <w:position w:val="-1"/>
          <w:sz w:val="20"/>
          <w:szCs w:val="20"/>
        </w:rPr>
        <w:t>q</w:t>
      </w:r>
      <w:r w:rsidR="00842E16">
        <w:rPr>
          <w:rFonts w:ascii="Verdana" w:hAnsi="Verdana" w:cs="Verdana"/>
          <w:position w:val="-1"/>
          <w:sz w:val="20"/>
          <w:szCs w:val="20"/>
        </w:rPr>
        <w:t>uartz</w:t>
      </w:r>
      <w:r w:rsidR="00842E16">
        <w:rPr>
          <w:rFonts w:ascii="Verdana" w:hAnsi="Verdana" w:cs="Verdana"/>
          <w:spacing w:val="53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position w:val="-1"/>
          <w:sz w:val="20"/>
          <w:szCs w:val="20"/>
        </w:rPr>
        <w:t>boat</w:t>
      </w:r>
      <w:r w:rsidR="00842E16">
        <w:rPr>
          <w:rFonts w:ascii="Verdana" w:hAnsi="Verdana" w:cs="Verdana"/>
          <w:spacing w:val="53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position w:val="-1"/>
          <w:sz w:val="20"/>
          <w:szCs w:val="20"/>
        </w:rPr>
        <w:t>part</w:t>
      </w:r>
      <w:r w:rsidR="00842E16">
        <w:rPr>
          <w:rFonts w:ascii="Verdana" w:hAnsi="Verdana" w:cs="Verdana"/>
          <w:spacing w:val="-1"/>
          <w:position w:val="-1"/>
          <w:sz w:val="20"/>
          <w:szCs w:val="20"/>
        </w:rPr>
        <w:t>i</w:t>
      </w:r>
      <w:r w:rsidR="00842E16">
        <w:rPr>
          <w:rFonts w:ascii="Verdana" w:hAnsi="Verdana" w:cs="Verdana"/>
          <w:position w:val="-1"/>
          <w:sz w:val="20"/>
          <w:szCs w:val="20"/>
        </w:rPr>
        <w:t>al</w:t>
      </w:r>
      <w:r w:rsidR="00842E16">
        <w:rPr>
          <w:rFonts w:ascii="Verdana" w:hAnsi="Verdana" w:cs="Verdana"/>
          <w:spacing w:val="-1"/>
          <w:position w:val="-1"/>
          <w:sz w:val="20"/>
          <w:szCs w:val="20"/>
        </w:rPr>
        <w:t>l</w:t>
      </w:r>
      <w:r w:rsidR="00842E16">
        <w:rPr>
          <w:rFonts w:ascii="Verdana" w:hAnsi="Verdana" w:cs="Verdana"/>
          <w:position w:val="-1"/>
          <w:sz w:val="20"/>
          <w:szCs w:val="20"/>
        </w:rPr>
        <w:t>y</w:t>
      </w:r>
      <w:r w:rsidR="00842E16">
        <w:rPr>
          <w:rFonts w:ascii="Verdana" w:hAnsi="Verdana" w:cs="Verdana"/>
          <w:spacing w:val="54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position w:val="-1"/>
          <w:sz w:val="20"/>
          <w:szCs w:val="20"/>
        </w:rPr>
        <w:t>out</w:t>
      </w:r>
      <w:r w:rsidR="00842E16">
        <w:rPr>
          <w:rFonts w:ascii="Verdana" w:hAnsi="Verdana" w:cs="Verdana"/>
          <w:spacing w:val="54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position w:val="-1"/>
          <w:sz w:val="20"/>
          <w:szCs w:val="20"/>
        </w:rPr>
        <w:t>from</w:t>
      </w:r>
      <w:r w:rsidR="00842E16">
        <w:rPr>
          <w:rFonts w:ascii="Verdana" w:hAnsi="Verdana" w:cs="Verdana"/>
          <w:spacing w:val="53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position w:val="-1"/>
          <w:sz w:val="20"/>
          <w:szCs w:val="20"/>
        </w:rPr>
        <w:t>the</w:t>
      </w:r>
      <w:r w:rsidR="00842E16">
        <w:rPr>
          <w:rFonts w:ascii="Verdana" w:hAnsi="Verdana" w:cs="Verdana"/>
          <w:spacing w:val="52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position w:val="-1"/>
          <w:sz w:val="20"/>
          <w:szCs w:val="20"/>
        </w:rPr>
        <w:t>oven</w:t>
      </w:r>
      <w:r w:rsidR="00842E16">
        <w:rPr>
          <w:rFonts w:ascii="Verdana" w:hAnsi="Verdana" w:cs="Verdana"/>
          <w:spacing w:val="53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position w:val="-1"/>
          <w:sz w:val="20"/>
          <w:szCs w:val="20"/>
        </w:rPr>
        <w:t>us</w:t>
      </w:r>
      <w:r w:rsidR="00842E16">
        <w:rPr>
          <w:rFonts w:ascii="Verdana" w:hAnsi="Verdana" w:cs="Verdana"/>
          <w:spacing w:val="-1"/>
          <w:position w:val="-1"/>
          <w:sz w:val="20"/>
          <w:szCs w:val="20"/>
        </w:rPr>
        <w:t>in</w:t>
      </w:r>
      <w:r w:rsidR="00842E16">
        <w:rPr>
          <w:rFonts w:ascii="Verdana" w:hAnsi="Verdana" w:cs="Verdana"/>
          <w:position w:val="-1"/>
          <w:sz w:val="20"/>
          <w:szCs w:val="20"/>
        </w:rPr>
        <w:t>g</w:t>
      </w:r>
      <w:r w:rsidR="00842E16">
        <w:rPr>
          <w:rFonts w:ascii="Verdana" w:hAnsi="Verdana" w:cs="Verdana"/>
          <w:spacing w:val="54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position w:val="-1"/>
          <w:sz w:val="20"/>
          <w:szCs w:val="20"/>
        </w:rPr>
        <w:t>sta</w:t>
      </w:r>
      <w:r w:rsidR="00842E16">
        <w:rPr>
          <w:rFonts w:ascii="Verdana" w:hAnsi="Verdana" w:cs="Verdana"/>
          <w:spacing w:val="-1"/>
          <w:position w:val="-1"/>
          <w:sz w:val="20"/>
          <w:szCs w:val="20"/>
        </w:rPr>
        <w:t>inl</w:t>
      </w:r>
      <w:r w:rsidR="00842E16">
        <w:rPr>
          <w:rFonts w:ascii="Verdana" w:hAnsi="Verdana" w:cs="Verdana"/>
          <w:position w:val="-1"/>
          <w:sz w:val="20"/>
          <w:szCs w:val="20"/>
        </w:rPr>
        <w:t>ess</w:t>
      </w:r>
      <w:r w:rsidR="00842E16">
        <w:rPr>
          <w:rFonts w:ascii="Verdana" w:hAnsi="Verdana" w:cs="Verdana"/>
          <w:spacing w:val="54"/>
          <w:position w:val="-1"/>
          <w:sz w:val="20"/>
          <w:szCs w:val="20"/>
        </w:rPr>
        <w:t xml:space="preserve"> </w:t>
      </w:r>
      <w:r w:rsidR="00842E16">
        <w:rPr>
          <w:rFonts w:ascii="Verdana" w:hAnsi="Verdana" w:cs="Verdana"/>
          <w:position w:val="-1"/>
          <w:sz w:val="20"/>
          <w:szCs w:val="20"/>
        </w:rPr>
        <w:t>steel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8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tweezers</w:t>
      </w:r>
      <w:proofErr w:type="gramEnd"/>
      <w:r>
        <w:rPr>
          <w:rFonts w:ascii="Verdana" w:hAnsi="Verdana" w:cs="Verdana"/>
          <w:sz w:val="20"/>
          <w:szCs w:val="20"/>
        </w:rPr>
        <w:t xml:space="preserve"> and place it </w:t>
      </w:r>
      <w:r>
        <w:rPr>
          <w:rFonts w:ascii="Verdana" w:hAnsi="Verdana" w:cs="Verdana"/>
          <w:spacing w:val="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inst</w:t>
      </w:r>
      <w:r>
        <w:rPr>
          <w:rFonts w:ascii="Verdana" w:hAnsi="Verdana" w:cs="Verdana"/>
          <w:spacing w:val="-2"/>
          <w:sz w:val="20"/>
          <w:szCs w:val="20"/>
        </w:rPr>
        <w:t>r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 xml:space="preserve">ment boat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upport a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 xml:space="preserve">m. Place the </w:t>
      </w:r>
      <w:r w:rsidR="00967881">
        <w:rPr>
          <w:rFonts w:ascii="Verdana" w:hAnsi="Verdana" w:cs="Verdana"/>
          <w:sz w:val="20"/>
          <w:szCs w:val="20"/>
        </w:rPr>
        <w:t xml:space="preserve">filter </w:t>
      </w:r>
      <w:r>
        <w:rPr>
          <w:rFonts w:ascii="Verdana" w:hAnsi="Verdana" w:cs="Verdana"/>
          <w:sz w:val="20"/>
          <w:szCs w:val="20"/>
        </w:rPr>
        <w:t>punch on the 1 c</w:t>
      </w:r>
      <w:r>
        <w:rPr>
          <w:rFonts w:ascii="Verdana" w:hAnsi="Verdana" w:cs="Verdana"/>
          <w:spacing w:val="-2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 xml:space="preserve">² or </w:t>
      </w:r>
      <w:r>
        <w:rPr>
          <w:rFonts w:ascii="Verdana" w:hAnsi="Verdana" w:cs="Verdana"/>
          <w:spacing w:val="-1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>.5 c</w:t>
      </w:r>
      <w:r>
        <w:rPr>
          <w:rFonts w:ascii="Verdana" w:hAnsi="Verdana" w:cs="Verdana"/>
          <w:spacing w:val="-2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 xml:space="preserve">² </w:t>
      </w:r>
      <w:proofErr w:type="gramStart"/>
      <w:r>
        <w:rPr>
          <w:rFonts w:ascii="Verdana" w:hAnsi="Verdana" w:cs="Verdana"/>
          <w:sz w:val="20"/>
          <w:szCs w:val="20"/>
        </w:rPr>
        <w:t>boat</w:t>
      </w:r>
      <w:proofErr w:type="gramEnd"/>
      <w:r>
        <w:rPr>
          <w:rFonts w:ascii="Verdana" w:hAnsi="Verdana" w:cs="Verdana"/>
          <w:sz w:val="20"/>
          <w:szCs w:val="20"/>
        </w:rPr>
        <w:t>, acc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rding to</w:t>
      </w:r>
      <w:r>
        <w:rPr>
          <w:rFonts w:ascii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he </w:t>
      </w:r>
      <w:r>
        <w:rPr>
          <w:rFonts w:ascii="Verdana" w:hAnsi="Verdana" w:cs="Verdana"/>
          <w:spacing w:val="-1"/>
          <w:sz w:val="20"/>
          <w:szCs w:val="20"/>
        </w:rPr>
        <w:t>si</w:t>
      </w:r>
      <w:r>
        <w:rPr>
          <w:rFonts w:ascii="Verdana" w:hAnsi="Verdana" w:cs="Verdana"/>
          <w:sz w:val="20"/>
          <w:szCs w:val="20"/>
        </w:rPr>
        <w:t xml:space="preserve">ze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he</w:t>
      </w:r>
      <w:r>
        <w:rPr>
          <w:rFonts w:ascii="Verdana" w:hAnsi="Verdana" w:cs="Verdana"/>
          <w:spacing w:val="-1"/>
          <w:sz w:val="20"/>
          <w:szCs w:val="20"/>
        </w:rPr>
        <w:t xml:space="preserve"> p</w:t>
      </w:r>
      <w:r>
        <w:rPr>
          <w:rFonts w:ascii="Verdana" w:hAnsi="Verdana" w:cs="Verdana"/>
          <w:sz w:val="20"/>
          <w:szCs w:val="20"/>
        </w:rPr>
        <w:t>un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 xml:space="preserve">h 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 xml:space="preserve">ut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nt </w:t>
      </w:r>
      <w:r>
        <w:rPr>
          <w:rFonts w:ascii="Verdana" w:hAnsi="Verdana" w:cs="Verdana"/>
          <w:spacing w:val="-1"/>
          <w:sz w:val="20"/>
          <w:szCs w:val="20"/>
        </w:rPr>
        <w:t>1-.</w:t>
      </w:r>
    </w:p>
    <w:p w:rsidR="00842E16" w:rsidRDefault="00842E16" w:rsidP="003A533F">
      <w:pPr>
        <w:tabs>
          <w:tab w:val="left" w:pos="540"/>
        </w:tabs>
        <w:spacing w:after="0" w:line="360" w:lineRule="auto"/>
        <w:ind w:left="118" w:right="5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4-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pacing w:val="-1"/>
          <w:sz w:val="20"/>
          <w:szCs w:val="20"/>
        </w:rPr>
        <w:t>Slid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boa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ge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ps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-1"/>
          <w:sz w:val="20"/>
          <w:szCs w:val="20"/>
        </w:rPr>
        <w:t>ermoco</w:t>
      </w:r>
      <w:r>
        <w:rPr>
          <w:rFonts w:ascii="Verdana" w:hAnsi="Verdana" w:cs="Verdana"/>
          <w:spacing w:val="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pacing w:val="-1"/>
          <w:sz w:val="20"/>
          <w:szCs w:val="20"/>
        </w:rPr>
        <w:t>le</w:t>
      </w:r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 xml:space="preserve">en </w:t>
      </w:r>
      <w:r>
        <w:rPr>
          <w:rFonts w:ascii="Verdana" w:hAnsi="Verdana" w:cs="Verdana"/>
          <w:sz w:val="20"/>
          <w:szCs w:val="20"/>
        </w:rPr>
        <w:t xml:space="preserve">pull it backwards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mm.</w:t>
      </w:r>
    </w:p>
    <w:p w:rsidR="00842E16" w:rsidRDefault="00842E16" w:rsidP="003A533F">
      <w:pPr>
        <w:tabs>
          <w:tab w:val="left" w:pos="540"/>
        </w:tabs>
        <w:spacing w:after="0" w:line="359" w:lineRule="auto"/>
        <w:ind w:left="118" w:right="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5-</w:t>
      </w:r>
      <w:r>
        <w:rPr>
          <w:rFonts w:ascii="Verdana" w:hAnsi="Verdana" w:cs="Verdana"/>
          <w:sz w:val="20"/>
          <w:szCs w:val="20"/>
        </w:rPr>
        <w:tab/>
        <w:t>C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ose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oven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door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pacing w:val="-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sur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hat 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O-r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ng </w:t>
      </w:r>
      <w:r>
        <w:rPr>
          <w:rFonts w:ascii="Verdana" w:hAnsi="Verdana" w:cs="Verdana"/>
          <w:spacing w:val="-1"/>
          <w:sz w:val="20"/>
          <w:szCs w:val="20"/>
        </w:rPr>
        <w:t>se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ght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nto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fr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he oven and lock the </w:t>
      </w:r>
      <w:r>
        <w:rPr>
          <w:rFonts w:ascii="Verdana" w:hAnsi="Verdana" w:cs="Verdana"/>
          <w:spacing w:val="-1"/>
          <w:sz w:val="20"/>
          <w:szCs w:val="20"/>
        </w:rPr>
        <w:t>d</w:t>
      </w:r>
      <w:r>
        <w:rPr>
          <w:rFonts w:ascii="Verdana" w:hAnsi="Verdana" w:cs="Verdana"/>
          <w:sz w:val="20"/>
          <w:szCs w:val="20"/>
        </w:rPr>
        <w:t>oor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with the clamp.</w:t>
      </w:r>
    </w:p>
    <w:p w:rsidR="00842E16" w:rsidRDefault="00842E16" w:rsidP="003A533F">
      <w:pPr>
        <w:spacing w:before="1" w:after="0" w:line="240" w:lineRule="auto"/>
        <w:ind w:left="118" w:right="1950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6-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Check</w:t>
      </w:r>
      <w:proofErr w:type="gramEnd"/>
      <w:r>
        <w:rPr>
          <w:rFonts w:ascii="Verdana" w:hAnsi="Verdana" w:cs="Verdana"/>
          <w:sz w:val="20"/>
          <w:szCs w:val="20"/>
        </w:rPr>
        <w:t xml:space="preserve"> that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oven pressure is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range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 0.25 -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4 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si.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1104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7-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</w:t>
      </w:r>
      <w:r>
        <w:rPr>
          <w:rFonts w:ascii="Verdana" w:hAnsi="Verdana" w:cs="Verdana"/>
          <w:spacing w:val="-1"/>
          <w:sz w:val="20"/>
          <w:szCs w:val="20"/>
        </w:rPr>
        <w:t>le</w:t>
      </w:r>
      <w:r>
        <w:rPr>
          <w:rFonts w:ascii="Verdana" w:hAnsi="Verdana" w:cs="Verdana"/>
          <w:sz w:val="20"/>
          <w:szCs w:val="20"/>
        </w:rPr>
        <w:t>ct</w:t>
      </w:r>
      <w:proofErr w:type="gramEnd"/>
      <w:r>
        <w:rPr>
          <w:rFonts w:ascii="Verdana" w:hAnsi="Verdana" w:cs="Verdana"/>
          <w:sz w:val="20"/>
          <w:szCs w:val="20"/>
        </w:rPr>
        <w:t xml:space="preserve"> CLE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 OVEN fr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m the o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ons me</w:t>
      </w:r>
      <w:r>
        <w:rPr>
          <w:rFonts w:ascii="Verdana" w:hAnsi="Verdana" w:cs="Verdana"/>
          <w:spacing w:val="-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u to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ean the 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ter p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>nc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4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8-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After</w:t>
      </w:r>
      <w:proofErr w:type="gramEnd"/>
      <w:r>
        <w:rPr>
          <w:rFonts w:ascii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he</w:t>
      </w:r>
      <w:r>
        <w:rPr>
          <w:rFonts w:ascii="Verdana" w:hAnsi="Verdana" w:cs="Verdana"/>
          <w:spacing w:val="6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LEAN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VEN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Y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E,</w:t>
      </w:r>
      <w:r>
        <w:rPr>
          <w:rFonts w:ascii="Verdana" w:hAnsi="Verdana" w:cs="Verdana"/>
          <w:spacing w:val="6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en</w:t>
      </w:r>
      <w:r>
        <w:rPr>
          <w:rFonts w:ascii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ov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door,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6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6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quar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pacing w:val="6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bo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t partially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out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from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oven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using 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stainless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steel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w</w:t>
      </w:r>
      <w:r>
        <w:rPr>
          <w:rFonts w:ascii="Verdana" w:hAnsi="Verdana" w:cs="Verdana"/>
          <w:sz w:val="20"/>
          <w:szCs w:val="20"/>
        </w:rPr>
        <w:t>eezers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place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it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support a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m.</w:t>
      </w:r>
    </w:p>
    <w:p w:rsidR="00842E16" w:rsidRDefault="00842E16" w:rsidP="003A533F">
      <w:pPr>
        <w:spacing w:after="0" w:line="242" w:lineRule="exact"/>
        <w:ind w:left="118" w:right="64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position w:val="-1"/>
          <w:sz w:val="20"/>
          <w:szCs w:val="20"/>
        </w:rPr>
        <w:t xml:space="preserve">9- </w:t>
      </w:r>
      <w:r>
        <w:rPr>
          <w:rFonts w:ascii="Verdana" w:hAnsi="Verdana" w:cs="Verdana"/>
          <w:spacing w:val="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Use</w:t>
      </w:r>
      <w:proofErr w:type="gramEnd"/>
      <w:r>
        <w:rPr>
          <w:rFonts w:ascii="Verdana" w:hAnsi="Verdana" w:cs="Verdana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a</w:t>
      </w:r>
      <w:r>
        <w:rPr>
          <w:rFonts w:ascii="Verdana" w:hAnsi="Verdana" w:cs="Verdana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µ-p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i</w:t>
      </w:r>
      <w:r>
        <w:rPr>
          <w:rFonts w:ascii="Verdana" w:hAnsi="Verdana" w:cs="Verdana"/>
          <w:position w:val="-1"/>
          <w:sz w:val="20"/>
          <w:szCs w:val="20"/>
        </w:rPr>
        <w:t>pette</w:t>
      </w:r>
      <w:r>
        <w:rPr>
          <w:rFonts w:ascii="Verdana" w:hAnsi="Verdana" w:cs="Verdana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to</w:t>
      </w:r>
      <w:r>
        <w:rPr>
          <w:rFonts w:ascii="Verdana" w:hAnsi="Verdana" w:cs="Verdana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sp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i</w:t>
      </w:r>
      <w:r>
        <w:rPr>
          <w:rFonts w:ascii="Verdana" w:hAnsi="Verdana" w:cs="Verdana"/>
          <w:position w:val="-1"/>
          <w:sz w:val="20"/>
          <w:szCs w:val="20"/>
        </w:rPr>
        <w:t>ke</w:t>
      </w:r>
      <w:r>
        <w:rPr>
          <w:rFonts w:ascii="Verdana" w:hAnsi="Verdana" w:cs="Verdana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10</w:t>
      </w:r>
      <w:r>
        <w:rPr>
          <w:rFonts w:ascii="Verdana" w:hAnsi="Verdana" w:cs="Verdana"/>
          <w:spacing w:val="3"/>
          <w:position w:val="-1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position w:val="-1"/>
          <w:sz w:val="20"/>
          <w:szCs w:val="20"/>
        </w:rPr>
        <w:t>μl</w:t>
      </w:r>
      <w:proofErr w:type="spellEnd"/>
      <w:r>
        <w:rPr>
          <w:rFonts w:ascii="Verdana" w:hAnsi="Verdana" w:cs="Verdana"/>
          <w:spacing w:val="2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o</w:t>
      </w:r>
      <w:r>
        <w:rPr>
          <w:rFonts w:ascii="Verdana" w:hAnsi="Verdana" w:cs="Verdana"/>
          <w:position w:val="-1"/>
          <w:sz w:val="20"/>
          <w:szCs w:val="20"/>
        </w:rPr>
        <w:t>f</w:t>
      </w:r>
      <w:r>
        <w:rPr>
          <w:rFonts w:ascii="Verdana" w:hAnsi="Verdana" w:cs="Verdana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position w:val="-1"/>
          <w:sz w:val="20"/>
          <w:szCs w:val="20"/>
        </w:rPr>
        <w:t>t</w:t>
      </w:r>
      <w:r>
        <w:rPr>
          <w:rFonts w:ascii="Verdana" w:hAnsi="Verdana" w:cs="Verdana"/>
          <w:position w:val="-1"/>
          <w:sz w:val="20"/>
          <w:szCs w:val="20"/>
        </w:rPr>
        <w:t>he</w:t>
      </w:r>
      <w:r>
        <w:rPr>
          <w:rFonts w:ascii="Verdana" w:hAnsi="Verdana" w:cs="Verdana"/>
          <w:spacing w:val="2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calibra</w:t>
      </w:r>
      <w:r>
        <w:rPr>
          <w:rFonts w:ascii="Verdana" w:hAnsi="Verdana" w:cs="Verdana"/>
          <w:spacing w:val="1"/>
          <w:position w:val="-1"/>
          <w:sz w:val="20"/>
          <w:szCs w:val="20"/>
        </w:rPr>
        <w:t>t</w:t>
      </w:r>
      <w:r>
        <w:rPr>
          <w:rFonts w:ascii="Verdana" w:hAnsi="Verdana" w:cs="Verdana"/>
          <w:position w:val="-1"/>
          <w:sz w:val="20"/>
          <w:szCs w:val="20"/>
        </w:rPr>
        <w:t>i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o</w:t>
      </w:r>
      <w:r>
        <w:rPr>
          <w:rFonts w:ascii="Verdana" w:hAnsi="Verdana" w:cs="Verdana"/>
          <w:position w:val="-1"/>
          <w:sz w:val="20"/>
          <w:szCs w:val="20"/>
        </w:rPr>
        <w:t>n</w:t>
      </w:r>
      <w:r>
        <w:rPr>
          <w:rFonts w:ascii="Verdana" w:hAnsi="Verdana" w:cs="Verdana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s</w:t>
      </w:r>
      <w:r>
        <w:rPr>
          <w:rFonts w:ascii="Verdana" w:hAnsi="Verdana" w:cs="Verdana"/>
          <w:position w:val="-1"/>
          <w:sz w:val="20"/>
          <w:szCs w:val="20"/>
        </w:rPr>
        <w:t>t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a</w:t>
      </w:r>
      <w:r>
        <w:rPr>
          <w:rFonts w:ascii="Verdana" w:hAnsi="Verdana" w:cs="Verdana"/>
          <w:spacing w:val="1"/>
          <w:position w:val="-1"/>
          <w:sz w:val="20"/>
          <w:szCs w:val="20"/>
        </w:rPr>
        <w:t>n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dar</w:t>
      </w:r>
      <w:r>
        <w:rPr>
          <w:rFonts w:ascii="Verdana" w:hAnsi="Verdana" w:cs="Verdana"/>
          <w:position w:val="-1"/>
          <w:sz w:val="20"/>
          <w:szCs w:val="20"/>
        </w:rPr>
        <w:t>d</w:t>
      </w:r>
      <w:r>
        <w:rPr>
          <w:rFonts w:ascii="Verdana" w:hAnsi="Verdana" w:cs="Verdana"/>
          <w:spacing w:val="2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(c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o</w:t>
      </w:r>
      <w:r>
        <w:rPr>
          <w:rFonts w:ascii="Verdana" w:hAnsi="Verdana" w:cs="Verdana"/>
          <w:spacing w:val="1"/>
          <w:position w:val="-1"/>
          <w:sz w:val="20"/>
          <w:szCs w:val="20"/>
        </w:rPr>
        <w:t>n</w:t>
      </w:r>
      <w:r>
        <w:rPr>
          <w:rFonts w:ascii="Verdana" w:hAnsi="Verdana" w:cs="Verdana"/>
          <w:position w:val="-1"/>
          <w:sz w:val="20"/>
          <w:szCs w:val="20"/>
        </w:rPr>
        <w:t>ta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i</w:t>
      </w:r>
      <w:r>
        <w:rPr>
          <w:rFonts w:ascii="Verdana" w:hAnsi="Verdana" w:cs="Verdana"/>
          <w:position w:val="-1"/>
          <w:sz w:val="20"/>
          <w:szCs w:val="20"/>
        </w:rPr>
        <w:t>n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i</w:t>
      </w:r>
      <w:r>
        <w:rPr>
          <w:rFonts w:ascii="Verdana" w:hAnsi="Verdana" w:cs="Verdana"/>
          <w:position w:val="-1"/>
          <w:sz w:val="20"/>
          <w:szCs w:val="20"/>
        </w:rPr>
        <w:t>ng</w:t>
      </w:r>
      <w:r>
        <w:rPr>
          <w:rFonts w:ascii="Verdana" w:hAnsi="Verdana" w:cs="Verdana"/>
          <w:spacing w:val="2"/>
          <w:position w:val="-1"/>
          <w:sz w:val="20"/>
          <w:szCs w:val="20"/>
        </w:rPr>
        <w:t xml:space="preserve"> </w:t>
      </w:r>
      <w:r w:rsidR="00BE7CD8">
        <w:rPr>
          <w:rFonts w:ascii="Verdana" w:hAnsi="Verdana" w:cs="Verdana"/>
          <w:position w:val="-1"/>
          <w:sz w:val="20"/>
          <w:szCs w:val="20"/>
        </w:rPr>
        <w:t>1</w:t>
      </w:r>
      <w:r w:rsidR="00BE7CD8">
        <w:rPr>
          <w:rFonts w:ascii="Verdana" w:hAnsi="Verdana" w:cs="Verdana"/>
          <w:spacing w:val="2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to</w:t>
      </w:r>
      <w:r>
        <w:rPr>
          <w:rFonts w:ascii="Verdana" w:hAnsi="Verdana" w:cs="Verdana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4</w:t>
      </w:r>
      <w:r>
        <w:rPr>
          <w:rFonts w:ascii="Verdana" w:hAnsi="Verdana" w:cs="Verdana"/>
          <w:spacing w:val="1"/>
          <w:position w:val="-1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position w:val="-1"/>
          <w:sz w:val="20"/>
          <w:szCs w:val="20"/>
        </w:rPr>
        <w:t>μg</w:t>
      </w:r>
      <w:proofErr w:type="spellEnd"/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591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proofErr w:type="gramEnd"/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carbo</w:t>
      </w:r>
      <w:r>
        <w:rPr>
          <w:rFonts w:ascii="Verdana" w:hAnsi="Verdana" w:cs="Verdana"/>
          <w:sz w:val="20"/>
          <w:szCs w:val="20"/>
        </w:rPr>
        <w:t xml:space="preserve">n </w:t>
      </w:r>
      <w:r>
        <w:rPr>
          <w:rFonts w:ascii="Verdana" w:hAnsi="Verdana" w:cs="Verdana"/>
          <w:spacing w:val="-1"/>
          <w:sz w:val="20"/>
          <w:szCs w:val="20"/>
        </w:rPr>
        <w:t>pe</w:t>
      </w:r>
      <w:r>
        <w:rPr>
          <w:rFonts w:ascii="Verdana" w:hAnsi="Verdana" w:cs="Verdana"/>
          <w:sz w:val="20"/>
          <w:szCs w:val="20"/>
        </w:rPr>
        <w:t xml:space="preserve">r </w:t>
      </w:r>
      <w:proofErr w:type="spellStart"/>
      <w:r>
        <w:rPr>
          <w:rFonts w:ascii="Verdana" w:hAnsi="Verdana" w:cs="Verdana"/>
          <w:spacing w:val="-1"/>
          <w:sz w:val="20"/>
          <w:szCs w:val="20"/>
        </w:rPr>
        <w:t>micr</w:t>
      </w:r>
      <w:r>
        <w:rPr>
          <w:rFonts w:ascii="Verdana" w:hAnsi="Verdana" w:cs="Verdana"/>
          <w:spacing w:val="1"/>
          <w:sz w:val="20"/>
          <w:szCs w:val="20"/>
        </w:rPr>
        <w:t>o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pacing w:val="1"/>
          <w:sz w:val="20"/>
          <w:szCs w:val="20"/>
        </w:rPr>
        <w:t>r</w:t>
      </w:r>
      <w:proofErr w:type="spellEnd"/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 w:rsidR="00BE7CD8">
        <w:rPr>
          <w:rFonts w:ascii="Verdana" w:hAnsi="Verdana" w:cs="Verdana"/>
          <w:sz w:val="20"/>
          <w:szCs w:val="20"/>
        </w:rPr>
        <w:t>1</w:t>
      </w:r>
      <w:r w:rsidR="00BE7CD8"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 4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g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carbo</w:t>
      </w:r>
      <w:r>
        <w:rPr>
          <w:rFonts w:ascii="Verdana" w:hAnsi="Verdana" w:cs="Verdana"/>
          <w:sz w:val="20"/>
          <w:szCs w:val="20"/>
        </w:rPr>
        <w:t xml:space="preserve">n </w:t>
      </w:r>
      <w:r>
        <w:rPr>
          <w:rFonts w:ascii="Verdana" w:hAnsi="Verdana" w:cs="Verdana"/>
          <w:spacing w:val="-1"/>
          <w:sz w:val="20"/>
          <w:szCs w:val="20"/>
        </w:rPr>
        <w:t>pe</w:t>
      </w:r>
      <w:r>
        <w:rPr>
          <w:rFonts w:ascii="Verdana" w:hAnsi="Verdana" w:cs="Verdana"/>
          <w:sz w:val="20"/>
          <w:szCs w:val="20"/>
        </w:rPr>
        <w:t xml:space="preserve">r 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er</w:t>
      </w:r>
      <w:r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 xml:space="preserve">nto the </w:t>
      </w:r>
      <w:r>
        <w:rPr>
          <w:rFonts w:ascii="Verdana" w:hAnsi="Verdana" w:cs="Verdana"/>
          <w:spacing w:val="1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r 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un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h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5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10-</w:t>
      </w:r>
      <w:r>
        <w:rPr>
          <w:rFonts w:ascii="Verdana" w:hAnsi="Verdana" w:cs="Verdana"/>
          <w:spacing w:val="15"/>
          <w:sz w:val="20"/>
          <w:szCs w:val="20"/>
        </w:rPr>
        <w:t xml:space="preserve"> </w:t>
      </w:r>
      <w:r w:rsidR="00BE7CD8"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28"/>
          <w:sz w:val="20"/>
          <w:szCs w:val="20"/>
        </w:rPr>
        <w:t xml:space="preserve"> </w:t>
      </w:r>
      <w:r w:rsidR="00BE7CD8">
        <w:rPr>
          <w:rFonts w:ascii="Verdana" w:hAnsi="Verdana" w:cs="Verdana"/>
          <w:spacing w:val="-1"/>
          <w:sz w:val="20"/>
          <w:szCs w:val="20"/>
        </w:rPr>
        <w:t>the filter punch</w:t>
      </w:r>
      <w:r w:rsidR="00BE7CD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back on the </w:t>
      </w:r>
      <w:r w:rsidR="00BE7CD8">
        <w:rPr>
          <w:rFonts w:ascii="Verdana" w:hAnsi="Verdana" w:cs="Verdana"/>
          <w:sz w:val="20"/>
          <w:szCs w:val="20"/>
        </w:rPr>
        <w:t xml:space="preserve">quartz </w:t>
      </w:r>
      <w:r>
        <w:rPr>
          <w:rFonts w:ascii="Verdana" w:hAnsi="Verdana" w:cs="Verdana"/>
          <w:sz w:val="20"/>
          <w:szCs w:val="20"/>
        </w:rPr>
        <w:t>boat</w:t>
      </w:r>
      <w:r w:rsidR="00BE7CD8">
        <w:rPr>
          <w:rFonts w:ascii="Verdana" w:hAnsi="Verdana" w:cs="Verdana"/>
          <w:sz w:val="20"/>
          <w:szCs w:val="20"/>
        </w:rPr>
        <w:t xml:space="preserve">, push the boat in the oven, and let the filter dry at 50 – 70°C </w:t>
      </w:r>
      <w:r w:rsidR="005A5392">
        <w:rPr>
          <w:rFonts w:ascii="Verdana" w:hAnsi="Verdana" w:cs="Verdana"/>
          <w:sz w:val="20"/>
          <w:szCs w:val="20"/>
        </w:rPr>
        <w:t>in</w:t>
      </w:r>
      <w:r w:rsidR="00BE7CD8">
        <w:rPr>
          <w:rFonts w:ascii="Verdana" w:hAnsi="Verdana" w:cs="Verdana"/>
          <w:sz w:val="20"/>
          <w:szCs w:val="20"/>
        </w:rPr>
        <w:t xml:space="preserve"> the oven for </w:t>
      </w:r>
      <w:r w:rsidR="005A5392">
        <w:rPr>
          <w:rFonts w:ascii="Verdana" w:hAnsi="Verdana" w:cs="Verdana"/>
          <w:sz w:val="20"/>
          <w:szCs w:val="20"/>
        </w:rPr>
        <w:t>ca. 15</w:t>
      </w:r>
      <w:r w:rsidR="00BE7CD8">
        <w:rPr>
          <w:rFonts w:ascii="Verdana" w:hAnsi="Verdana" w:cs="Verdana"/>
          <w:sz w:val="20"/>
          <w:szCs w:val="20"/>
        </w:rPr>
        <w:t xml:space="preserve"> minutes</w:t>
      </w:r>
      <w:r w:rsidR="005A5392">
        <w:rPr>
          <w:rFonts w:ascii="Verdana" w:hAnsi="Verdana" w:cs="Verdana"/>
          <w:sz w:val="20"/>
          <w:szCs w:val="20"/>
        </w:rPr>
        <w:t xml:space="preserve"> (until the laser transmission value returns to the value observed for a dry filter punch</w:t>
      </w:r>
      <w:r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after="0" w:line="240" w:lineRule="auto"/>
        <w:ind w:left="118" w:right="279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11-</w:t>
      </w:r>
      <w:r>
        <w:rPr>
          <w:rFonts w:ascii="Verdana" w:hAnsi="Verdana" w:cs="Verdana"/>
          <w:spacing w:val="15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z w:val="20"/>
          <w:szCs w:val="20"/>
        </w:rPr>
        <w:t>Analyse</w:t>
      </w:r>
      <w:proofErr w:type="spellEnd"/>
      <w:r>
        <w:rPr>
          <w:rFonts w:ascii="Verdana" w:hAnsi="Verdana" w:cs="Verdana"/>
          <w:sz w:val="20"/>
          <w:szCs w:val="20"/>
        </w:rPr>
        <w:t xml:space="preserve"> the filter foll</w:t>
      </w:r>
      <w:r>
        <w:rPr>
          <w:rFonts w:ascii="Verdana" w:hAnsi="Verdana" w:cs="Verdana"/>
          <w:spacing w:val="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wing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SOP 4. Points 4- to 8-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59" w:lineRule="auto"/>
        <w:ind w:left="118" w:right="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12-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Compare </w:t>
      </w:r>
      <w:proofErr w:type="gramStart"/>
      <w:r>
        <w:rPr>
          <w:rFonts w:ascii="Verdana" w:hAnsi="Verdana" w:cs="Verdana"/>
          <w:sz w:val="20"/>
          <w:szCs w:val="20"/>
        </w:rPr>
        <w:t>the  amount</w:t>
      </w:r>
      <w:proofErr w:type="gramEnd"/>
      <w:r>
        <w:rPr>
          <w:rFonts w:ascii="Verdana" w:hAnsi="Verdana" w:cs="Verdana"/>
          <w:sz w:val="20"/>
          <w:szCs w:val="20"/>
        </w:rPr>
        <w:t xml:space="preserve">  of  carbon  det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rmined  for  the  external  calib</w:t>
      </w:r>
      <w:r>
        <w:rPr>
          <w:rFonts w:ascii="Verdana" w:hAnsi="Verdana" w:cs="Verdana"/>
          <w:spacing w:val="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ation standard with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exp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cted value. If 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difference exceeds 10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% or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0.5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z w:val="20"/>
          <w:szCs w:val="20"/>
        </w:rPr>
        <w:t>μg</w:t>
      </w:r>
      <w:proofErr w:type="spellEnd"/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pacing w:val="-1"/>
          <w:sz w:val="20"/>
          <w:szCs w:val="20"/>
        </w:rPr>
        <w:t xml:space="preserve">cm² </w:t>
      </w:r>
      <w:r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f 10% w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 xml:space="preserve">d be 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 xml:space="preserve">ess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han </w:t>
      </w:r>
      <w:r>
        <w:rPr>
          <w:rFonts w:ascii="Verdana" w:hAnsi="Verdana" w:cs="Verdana"/>
          <w:spacing w:val="-1"/>
          <w:sz w:val="20"/>
          <w:szCs w:val="20"/>
        </w:rPr>
        <w:t>0</w:t>
      </w:r>
      <w:r>
        <w:rPr>
          <w:rFonts w:ascii="Verdana" w:hAnsi="Verdana" w:cs="Verdana"/>
          <w:sz w:val="20"/>
          <w:szCs w:val="20"/>
        </w:rPr>
        <w:t>.5</w:t>
      </w:r>
      <w:r>
        <w:rPr>
          <w:rFonts w:ascii="Verdana" w:hAnsi="Verdana" w:cs="Verdana"/>
          <w:spacing w:val="-3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z w:val="20"/>
          <w:szCs w:val="20"/>
        </w:rPr>
        <w:t>μg</w:t>
      </w:r>
      <w:proofErr w:type="spellEnd"/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C/c</w:t>
      </w:r>
      <w:r>
        <w:rPr>
          <w:rFonts w:ascii="Verdana" w:hAnsi="Verdana" w:cs="Verdana"/>
          <w:spacing w:val="-2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²), consider the following actions:</w:t>
      </w:r>
    </w:p>
    <w:p w:rsidR="00842E16" w:rsidRPr="00237EEB" w:rsidRDefault="00842E16" w:rsidP="00237EEB">
      <w:pPr>
        <w:pStyle w:val="ListParagraph"/>
        <w:numPr>
          <w:ilvl w:val="0"/>
          <w:numId w:val="3"/>
        </w:numPr>
        <w:tabs>
          <w:tab w:val="left" w:pos="820"/>
        </w:tabs>
        <w:spacing w:after="0" w:line="244" w:lineRule="exact"/>
        <w:ind w:right="-20"/>
        <w:rPr>
          <w:rFonts w:ascii="Verdana" w:hAnsi="Verdana" w:cs="Verdana"/>
          <w:sz w:val="20"/>
          <w:szCs w:val="20"/>
        </w:rPr>
      </w:pPr>
      <w:r w:rsidRPr="00237EEB">
        <w:rPr>
          <w:rFonts w:ascii="Verdana" w:hAnsi="Verdana" w:cs="Verdana"/>
          <w:position w:val="-1"/>
          <w:sz w:val="20"/>
          <w:szCs w:val="20"/>
        </w:rPr>
        <w:t>Perform an</w:t>
      </w:r>
      <w:r w:rsidRPr="00237EEB">
        <w:rPr>
          <w:rFonts w:ascii="Verdana" w:hAnsi="Verdana" w:cs="Verdana"/>
          <w:spacing w:val="-1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 xml:space="preserve">additional </w:t>
      </w:r>
      <w:r w:rsidRPr="00237EEB">
        <w:rPr>
          <w:rFonts w:ascii="Verdana" w:hAnsi="Verdana" w:cs="Verdana"/>
          <w:spacing w:val="1"/>
          <w:position w:val="-1"/>
          <w:sz w:val="20"/>
          <w:szCs w:val="20"/>
        </w:rPr>
        <w:t>a</w:t>
      </w:r>
      <w:r w:rsidRPr="00237EEB">
        <w:rPr>
          <w:rFonts w:ascii="Verdana" w:hAnsi="Verdana" w:cs="Verdana"/>
          <w:position w:val="-1"/>
          <w:sz w:val="20"/>
          <w:szCs w:val="20"/>
        </w:rPr>
        <w:t>nalysis of</w:t>
      </w:r>
      <w:r w:rsidRPr="00237EEB">
        <w:rPr>
          <w:rFonts w:ascii="Verdana" w:hAnsi="Verdana" w:cs="Verdana"/>
          <w:spacing w:val="-1"/>
          <w:position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position w:val="-1"/>
          <w:sz w:val="20"/>
          <w:szCs w:val="20"/>
        </w:rPr>
        <w:t>the external calibration standard</w:t>
      </w:r>
    </w:p>
    <w:p w:rsidR="00842E16" w:rsidRPr="00237EEB" w:rsidRDefault="00842E16" w:rsidP="00237EEB">
      <w:pPr>
        <w:pStyle w:val="ListParagraph"/>
        <w:numPr>
          <w:ilvl w:val="0"/>
          <w:numId w:val="3"/>
        </w:numPr>
        <w:tabs>
          <w:tab w:val="left" w:pos="820"/>
        </w:tabs>
        <w:spacing w:before="52" w:after="0" w:line="240" w:lineRule="auto"/>
        <w:ind w:right="-20"/>
        <w:rPr>
          <w:rFonts w:ascii="Verdana" w:hAnsi="Verdana" w:cs="Verdana"/>
          <w:sz w:val="20"/>
          <w:szCs w:val="20"/>
        </w:rPr>
      </w:pPr>
      <w:r w:rsidRPr="00237EEB">
        <w:rPr>
          <w:rFonts w:ascii="Verdana" w:hAnsi="Verdana" w:cs="Verdana"/>
          <w:sz w:val="20"/>
          <w:szCs w:val="20"/>
        </w:rPr>
        <w:t>Make a</w:t>
      </w:r>
      <w:r w:rsidRPr="00237EEB">
        <w:rPr>
          <w:rFonts w:ascii="Verdana" w:hAnsi="Verdana" w:cs="Verdana"/>
          <w:spacing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new calibration standard or</w:t>
      </w:r>
      <w:r w:rsidRPr="00237EEB">
        <w:rPr>
          <w:rFonts w:ascii="Verdana" w:hAnsi="Verdana" w:cs="Verdana"/>
          <w:spacing w:val="-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>a n</w:t>
      </w:r>
      <w:r w:rsidRPr="00237EEB">
        <w:rPr>
          <w:rFonts w:ascii="Verdana" w:hAnsi="Verdana" w:cs="Verdana"/>
          <w:spacing w:val="-2"/>
          <w:sz w:val="20"/>
          <w:szCs w:val="20"/>
        </w:rPr>
        <w:t>e</w:t>
      </w:r>
      <w:r w:rsidRPr="00237EEB">
        <w:rPr>
          <w:rFonts w:ascii="Verdana" w:hAnsi="Verdana" w:cs="Verdana"/>
          <w:sz w:val="20"/>
          <w:szCs w:val="20"/>
        </w:rPr>
        <w:t>w st</w:t>
      </w:r>
      <w:r w:rsidRPr="00237EEB">
        <w:rPr>
          <w:rFonts w:ascii="Verdana" w:hAnsi="Verdana" w:cs="Verdana"/>
          <w:spacing w:val="-2"/>
          <w:sz w:val="20"/>
          <w:szCs w:val="20"/>
        </w:rPr>
        <w:t>o</w:t>
      </w:r>
      <w:r w:rsidRPr="00237EEB">
        <w:rPr>
          <w:rFonts w:ascii="Verdana" w:hAnsi="Verdana" w:cs="Verdana"/>
          <w:spacing w:val="-1"/>
          <w:sz w:val="20"/>
          <w:szCs w:val="20"/>
        </w:rPr>
        <w:t>c</w:t>
      </w:r>
      <w:r w:rsidRPr="00237EEB">
        <w:rPr>
          <w:rFonts w:ascii="Verdana" w:hAnsi="Verdana" w:cs="Verdana"/>
          <w:sz w:val="20"/>
          <w:szCs w:val="20"/>
        </w:rPr>
        <w:t>k solution.</w:t>
      </w:r>
    </w:p>
    <w:p w:rsidR="00842E16" w:rsidRPr="00237EEB" w:rsidRDefault="00842E16" w:rsidP="00E96140">
      <w:pPr>
        <w:pStyle w:val="ListParagraph"/>
        <w:numPr>
          <w:ilvl w:val="0"/>
          <w:numId w:val="3"/>
        </w:numPr>
        <w:tabs>
          <w:tab w:val="left" w:pos="800"/>
        </w:tabs>
        <w:spacing w:before="52" w:after="0" w:line="240" w:lineRule="auto"/>
        <w:ind w:right="445"/>
        <w:rPr>
          <w:rFonts w:ascii="Verdana" w:hAnsi="Verdana" w:cs="Verdana"/>
          <w:sz w:val="20"/>
          <w:szCs w:val="20"/>
        </w:rPr>
      </w:pPr>
      <w:r w:rsidRPr="00237EEB">
        <w:rPr>
          <w:rFonts w:ascii="Verdana" w:hAnsi="Verdana" w:cs="Verdana"/>
          <w:sz w:val="20"/>
          <w:szCs w:val="20"/>
        </w:rPr>
        <w:t>Ch</w:t>
      </w:r>
      <w:r w:rsidRPr="00237EEB">
        <w:rPr>
          <w:rFonts w:ascii="Verdana" w:hAnsi="Verdana" w:cs="Verdana"/>
          <w:spacing w:val="-1"/>
          <w:sz w:val="20"/>
          <w:szCs w:val="20"/>
        </w:rPr>
        <w:t>a</w:t>
      </w:r>
      <w:r w:rsidRPr="00237EEB">
        <w:rPr>
          <w:rFonts w:ascii="Verdana" w:hAnsi="Verdana" w:cs="Verdana"/>
          <w:sz w:val="20"/>
          <w:szCs w:val="20"/>
        </w:rPr>
        <w:t>n</w:t>
      </w:r>
      <w:r w:rsidRPr="00237EEB">
        <w:rPr>
          <w:rFonts w:ascii="Verdana" w:hAnsi="Verdana" w:cs="Verdana"/>
          <w:spacing w:val="-1"/>
          <w:sz w:val="20"/>
          <w:szCs w:val="20"/>
        </w:rPr>
        <w:t>g</w:t>
      </w:r>
      <w:r w:rsidRPr="00237EEB">
        <w:rPr>
          <w:rFonts w:ascii="Verdana" w:hAnsi="Verdana" w:cs="Verdana"/>
          <w:sz w:val="20"/>
          <w:szCs w:val="20"/>
        </w:rPr>
        <w:t xml:space="preserve">e </w:t>
      </w:r>
      <w:r w:rsidRPr="00237EEB">
        <w:rPr>
          <w:rFonts w:ascii="Verdana" w:hAnsi="Verdana" w:cs="Verdana"/>
          <w:spacing w:val="-1"/>
          <w:sz w:val="20"/>
          <w:szCs w:val="20"/>
        </w:rPr>
        <w:t>t</w:t>
      </w:r>
      <w:r w:rsidRPr="00237EEB">
        <w:rPr>
          <w:rFonts w:ascii="Verdana" w:hAnsi="Verdana" w:cs="Verdana"/>
          <w:sz w:val="20"/>
          <w:szCs w:val="20"/>
        </w:rPr>
        <w:t>he</w:t>
      </w:r>
      <w:r w:rsidRPr="00237EEB">
        <w:rPr>
          <w:rFonts w:ascii="Verdana" w:hAnsi="Verdana" w:cs="Verdana"/>
          <w:spacing w:val="-1"/>
          <w:sz w:val="20"/>
          <w:szCs w:val="20"/>
        </w:rPr>
        <w:t xml:space="preserve"> calibra</w:t>
      </w:r>
      <w:r w:rsidRPr="00237EEB">
        <w:rPr>
          <w:rFonts w:ascii="Verdana" w:hAnsi="Verdana" w:cs="Verdana"/>
          <w:spacing w:val="2"/>
          <w:sz w:val="20"/>
          <w:szCs w:val="20"/>
        </w:rPr>
        <w:t>t</w:t>
      </w:r>
      <w:r w:rsidRPr="00237EEB">
        <w:rPr>
          <w:rFonts w:ascii="Verdana" w:hAnsi="Verdana" w:cs="Verdana"/>
          <w:spacing w:val="-1"/>
          <w:sz w:val="20"/>
          <w:szCs w:val="20"/>
        </w:rPr>
        <w:t>io</w:t>
      </w:r>
      <w:r w:rsidRPr="00237EEB">
        <w:rPr>
          <w:rFonts w:ascii="Verdana" w:hAnsi="Verdana" w:cs="Verdana"/>
          <w:sz w:val="20"/>
          <w:szCs w:val="20"/>
        </w:rPr>
        <w:t>n</w:t>
      </w:r>
      <w:r w:rsidRPr="00237EEB">
        <w:rPr>
          <w:rFonts w:ascii="Verdana" w:hAnsi="Verdana" w:cs="Verdana"/>
          <w:spacing w:val="1"/>
          <w:sz w:val="20"/>
          <w:szCs w:val="20"/>
        </w:rPr>
        <w:t xml:space="preserve"> </w:t>
      </w:r>
      <w:r w:rsidRPr="00237EEB">
        <w:rPr>
          <w:rFonts w:ascii="Verdana" w:hAnsi="Verdana" w:cs="Verdana"/>
          <w:spacing w:val="-1"/>
          <w:sz w:val="20"/>
          <w:szCs w:val="20"/>
        </w:rPr>
        <w:t>co</w:t>
      </w:r>
      <w:r w:rsidRPr="00237EEB">
        <w:rPr>
          <w:rFonts w:ascii="Verdana" w:hAnsi="Verdana" w:cs="Verdana"/>
          <w:sz w:val="20"/>
          <w:szCs w:val="20"/>
        </w:rPr>
        <w:t>nsta</w:t>
      </w:r>
      <w:r w:rsidRPr="00237EEB">
        <w:rPr>
          <w:rFonts w:ascii="Verdana" w:hAnsi="Verdana" w:cs="Verdana"/>
          <w:spacing w:val="-1"/>
          <w:sz w:val="20"/>
          <w:szCs w:val="20"/>
        </w:rPr>
        <w:t>n</w:t>
      </w:r>
      <w:r w:rsidRPr="00237EEB">
        <w:rPr>
          <w:rFonts w:ascii="Verdana" w:hAnsi="Verdana" w:cs="Verdana"/>
          <w:sz w:val="20"/>
          <w:szCs w:val="20"/>
        </w:rPr>
        <w:t>t</w:t>
      </w:r>
      <w:r w:rsidRPr="00237EEB">
        <w:rPr>
          <w:rFonts w:ascii="Verdana" w:hAnsi="Verdana" w:cs="Verdana"/>
          <w:spacing w:val="1"/>
          <w:sz w:val="20"/>
          <w:szCs w:val="20"/>
        </w:rPr>
        <w:t xml:space="preserve"> </w:t>
      </w:r>
      <w:r w:rsidRPr="00237EEB">
        <w:rPr>
          <w:rFonts w:ascii="Verdana" w:hAnsi="Verdana" w:cs="Verdana"/>
          <w:spacing w:val="-1"/>
          <w:sz w:val="20"/>
          <w:szCs w:val="20"/>
        </w:rPr>
        <w:t>se</w:t>
      </w:r>
      <w:r w:rsidRPr="00237EEB">
        <w:rPr>
          <w:rFonts w:ascii="Verdana" w:hAnsi="Verdana" w:cs="Verdana"/>
          <w:sz w:val="20"/>
          <w:szCs w:val="20"/>
        </w:rPr>
        <w:t>t</w:t>
      </w:r>
      <w:r w:rsidRPr="00237EEB">
        <w:rPr>
          <w:rFonts w:ascii="Verdana" w:hAnsi="Verdana" w:cs="Verdana"/>
          <w:spacing w:val="-1"/>
          <w:sz w:val="20"/>
          <w:szCs w:val="20"/>
        </w:rPr>
        <w:t xml:space="preserve"> i</w:t>
      </w:r>
      <w:r w:rsidRPr="00237EEB">
        <w:rPr>
          <w:rFonts w:ascii="Verdana" w:hAnsi="Verdana" w:cs="Verdana"/>
          <w:sz w:val="20"/>
          <w:szCs w:val="20"/>
        </w:rPr>
        <w:t>n</w:t>
      </w:r>
      <w:r w:rsidRPr="00237EEB">
        <w:rPr>
          <w:rFonts w:ascii="Verdana" w:hAnsi="Verdana" w:cs="Verdana"/>
          <w:spacing w:val="1"/>
          <w:sz w:val="20"/>
          <w:szCs w:val="20"/>
        </w:rPr>
        <w:t xml:space="preserve"> </w:t>
      </w:r>
      <w:r w:rsidRPr="00237EEB">
        <w:rPr>
          <w:rFonts w:ascii="Verdana" w:hAnsi="Verdana" w:cs="Verdana"/>
          <w:sz w:val="20"/>
          <w:szCs w:val="20"/>
        </w:rPr>
        <w:t xml:space="preserve">the </w:t>
      </w:r>
      <w:r w:rsidRPr="00237EEB">
        <w:rPr>
          <w:rFonts w:ascii="Verdana" w:hAnsi="Verdana" w:cs="Verdana"/>
          <w:spacing w:val="-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n</w:t>
      </w:r>
      <w:r w:rsidRPr="00237EEB">
        <w:rPr>
          <w:rFonts w:ascii="Verdana" w:hAnsi="Verdana" w:cs="Verdana"/>
          <w:spacing w:val="-1"/>
          <w:sz w:val="20"/>
          <w:szCs w:val="20"/>
        </w:rPr>
        <w:t>s</w:t>
      </w:r>
      <w:r w:rsidRPr="00237EEB">
        <w:rPr>
          <w:rFonts w:ascii="Verdana" w:hAnsi="Verdana" w:cs="Verdana"/>
          <w:sz w:val="20"/>
          <w:szCs w:val="20"/>
        </w:rPr>
        <w:t>t</w:t>
      </w:r>
      <w:r w:rsidRPr="00237EEB">
        <w:rPr>
          <w:rFonts w:ascii="Verdana" w:hAnsi="Verdana" w:cs="Verdana"/>
          <w:spacing w:val="-1"/>
          <w:sz w:val="20"/>
          <w:szCs w:val="20"/>
        </w:rPr>
        <w:t>rume</w:t>
      </w:r>
      <w:r w:rsidRPr="00237EEB">
        <w:rPr>
          <w:rFonts w:ascii="Verdana" w:hAnsi="Verdana" w:cs="Verdana"/>
          <w:spacing w:val="1"/>
          <w:sz w:val="20"/>
          <w:szCs w:val="20"/>
        </w:rPr>
        <w:t>n</w:t>
      </w:r>
      <w:r w:rsidRPr="00237EEB">
        <w:rPr>
          <w:rFonts w:ascii="Verdana" w:hAnsi="Verdana" w:cs="Verdana"/>
          <w:sz w:val="20"/>
          <w:szCs w:val="20"/>
        </w:rPr>
        <w:t>t</w:t>
      </w:r>
      <w:r w:rsidRPr="00237EEB">
        <w:rPr>
          <w:rFonts w:ascii="Verdana" w:hAnsi="Verdana" w:cs="Verdana"/>
          <w:spacing w:val="1"/>
          <w:sz w:val="20"/>
          <w:szCs w:val="20"/>
        </w:rPr>
        <w:t xml:space="preserve"> </w:t>
      </w:r>
      <w:r w:rsidRPr="00237EEB">
        <w:rPr>
          <w:rFonts w:ascii="Verdana" w:hAnsi="Verdana" w:cs="Verdana"/>
          <w:spacing w:val="-1"/>
          <w:sz w:val="20"/>
          <w:szCs w:val="20"/>
        </w:rPr>
        <w:t>i</w:t>
      </w:r>
      <w:r w:rsidRPr="00237EEB">
        <w:rPr>
          <w:rFonts w:ascii="Verdana" w:hAnsi="Verdana" w:cs="Verdana"/>
          <w:sz w:val="20"/>
          <w:szCs w:val="20"/>
        </w:rPr>
        <w:t>n</w:t>
      </w:r>
      <w:r w:rsidRPr="00237EEB">
        <w:rPr>
          <w:rFonts w:ascii="Verdana" w:hAnsi="Verdana" w:cs="Verdana"/>
          <w:spacing w:val="1"/>
          <w:sz w:val="20"/>
          <w:szCs w:val="20"/>
        </w:rPr>
        <w:t xml:space="preserve"> </w:t>
      </w:r>
      <w:r w:rsidR="00E96140">
        <w:rPr>
          <w:rFonts w:ascii="Verdana" w:hAnsi="Verdana" w:cs="Verdana"/>
          <w:spacing w:val="1"/>
          <w:sz w:val="20"/>
          <w:szCs w:val="20"/>
        </w:rPr>
        <w:t xml:space="preserve">the </w:t>
      </w:r>
      <w:r w:rsidRPr="00237EEB">
        <w:rPr>
          <w:rFonts w:ascii="Verdana" w:hAnsi="Verdana" w:cs="Verdana"/>
          <w:spacing w:val="-1"/>
          <w:sz w:val="20"/>
          <w:szCs w:val="20"/>
        </w:rPr>
        <w:t>calcpar</w:t>
      </w:r>
      <w:r w:rsidRPr="00237EEB">
        <w:rPr>
          <w:rFonts w:ascii="Verdana" w:hAnsi="Verdana" w:cs="Verdana"/>
          <w:sz w:val="20"/>
          <w:szCs w:val="20"/>
        </w:rPr>
        <w:t>.txt f</w:t>
      </w:r>
      <w:r w:rsidRPr="00237EEB">
        <w:rPr>
          <w:rFonts w:ascii="Verdana" w:hAnsi="Verdana" w:cs="Verdana"/>
          <w:spacing w:val="-1"/>
          <w:sz w:val="20"/>
          <w:szCs w:val="20"/>
        </w:rPr>
        <w:t>ile.</w:t>
      </w:r>
    </w:p>
    <w:p w:rsidR="00842E16" w:rsidRDefault="00842E16" w:rsidP="003A533F">
      <w:pPr>
        <w:spacing w:after="0"/>
        <w:jc w:val="center"/>
        <w:sectPr w:rsidR="00842E16">
          <w:pgSz w:w="11920" w:h="16840"/>
          <w:pgMar w:top="1380" w:right="1680" w:bottom="900" w:left="1680" w:header="0" w:footer="717" w:gutter="0"/>
          <w:cols w:space="720"/>
        </w:sectPr>
      </w:pPr>
    </w:p>
    <w:p w:rsidR="00842E16" w:rsidRDefault="00842E16" w:rsidP="003A533F">
      <w:pPr>
        <w:spacing w:before="59" w:after="0" w:line="240" w:lineRule="auto"/>
        <w:ind w:left="449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>SOP 3</w:t>
      </w:r>
      <w:r>
        <w:rPr>
          <w:rFonts w:ascii="Verdana" w:hAnsi="Verdana" w:cs="Verdana"/>
          <w:b/>
          <w:bCs/>
          <w:spacing w:val="-2"/>
          <w:sz w:val="20"/>
          <w:szCs w:val="20"/>
        </w:rPr>
        <w:t>.</w:t>
      </w:r>
      <w:r>
        <w:rPr>
          <w:rFonts w:ascii="Verdana" w:hAnsi="Verdana" w:cs="Verdana"/>
          <w:b/>
          <w:bCs/>
          <w:sz w:val="20"/>
          <w:szCs w:val="20"/>
        </w:rPr>
        <w:t>3.</w:t>
      </w:r>
      <w:r>
        <w:rPr>
          <w:rFonts w:ascii="Verdana" w:hAnsi="Verdana" w:cs="Verdana"/>
          <w:b/>
          <w:bCs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Periodi</w:t>
      </w:r>
      <w:r>
        <w:rPr>
          <w:rFonts w:ascii="Verdana" w:hAnsi="Verdana" w:cs="Verdana"/>
          <w:b/>
          <w:bCs/>
          <w:spacing w:val="-2"/>
          <w:sz w:val="20"/>
          <w:szCs w:val="20"/>
        </w:rPr>
        <w:t>c</w:t>
      </w:r>
      <w:r>
        <w:rPr>
          <w:rFonts w:ascii="Verdana" w:hAnsi="Verdana" w:cs="Verdana"/>
          <w:b/>
          <w:bCs/>
          <w:sz w:val="20"/>
          <w:szCs w:val="20"/>
        </w:rPr>
        <w:t>al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instr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u</w:t>
      </w:r>
      <w:r>
        <w:rPr>
          <w:rFonts w:ascii="Verdana" w:hAnsi="Verdana" w:cs="Verdana"/>
          <w:b/>
          <w:bCs/>
          <w:sz w:val="20"/>
          <w:szCs w:val="20"/>
        </w:rPr>
        <w:t>me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n</w:t>
      </w:r>
      <w:r>
        <w:rPr>
          <w:rFonts w:ascii="Verdana" w:hAnsi="Verdana" w:cs="Verdana"/>
          <w:b/>
          <w:bCs/>
          <w:sz w:val="20"/>
          <w:szCs w:val="20"/>
        </w:rPr>
        <w:t>t check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wi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t</w:t>
      </w:r>
      <w:r>
        <w:rPr>
          <w:rFonts w:ascii="Verdana" w:hAnsi="Verdana" w:cs="Verdana"/>
          <w:b/>
          <w:bCs/>
          <w:sz w:val="20"/>
          <w:szCs w:val="20"/>
        </w:rPr>
        <w:t>h a pure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carbon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con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t</w:t>
      </w:r>
      <w:r>
        <w:rPr>
          <w:rFonts w:ascii="Verdana" w:hAnsi="Verdana" w:cs="Verdana"/>
          <w:b/>
          <w:bCs/>
          <w:sz w:val="20"/>
          <w:szCs w:val="20"/>
        </w:rPr>
        <w:t>aini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n</w:t>
      </w:r>
      <w:r>
        <w:rPr>
          <w:rFonts w:ascii="Verdana" w:hAnsi="Verdana" w:cs="Verdana"/>
          <w:b/>
          <w:bCs/>
          <w:sz w:val="20"/>
          <w:szCs w:val="20"/>
        </w:rPr>
        <w:t>g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gas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8"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349" w:lineRule="auto"/>
        <w:ind w:left="118" w:right="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4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me</w:t>
      </w:r>
      <w:r>
        <w:rPr>
          <w:rFonts w:ascii="Verdana" w:hAnsi="Verdana" w:cs="Verdana"/>
          <w:sz w:val="20"/>
          <w:szCs w:val="20"/>
        </w:rPr>
        <w:t>nt</w:t>
      </w:r>
      <w:r>
        <w:rPr>
          <w:rFonts w:ascii="Verdana" w:hAnsi="Verdana" w:cs="Verdana"/>
          <w:spacing w:val="24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ec</w:t>
      </w:r>
      <w:r>
        <w:rPr>
          <w:rFonts w:ascii="Verdana" w:hAnsi="Verdana" w:cs="Verdana"/>
          <w:sz w:val="20"/>
          <w:szCs w:val="20"/>
        </w:rPr>
        <w:t>k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usi</w:t>
      </w:r>
      <w:r>
        <w:rPr>
          <w:rFonts w:ascii="Verdana" w:hAnsi="Verdana" w:cs="Verdana"/>
          <w:sz w:val="20"/>
          <w:szCs w:val="20"/>
        </w:rPr>
        <w:t>ng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xt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rnal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gaseous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standards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(e.g.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proofErr w:type="gramStart"/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3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 xml:space="preserve">2 </w:t>
      </w:r>
      <w:r>
        <w:rPr>
          <w:rFonts w:ascii="Verdana" w:hAnsi="Verdana" w:cs="Verdana"/>
          <w:spacing w:val="2"/>
          <w:position w:val="-3"/>
          <w:sz w:val="13"/>
          <w:szCs w:val="13"/>
        </w:rPr>
        <w:t xml:space="preserve"> </w:t>
      </w:r>
      <w:r>
        <w:rPr>
          <w:rFonts w:ascii="Verdana" w:hAnsi="Verdana" w:cs="Verdana"/>
          <w:sz w:val="20"/>
          <w:szCs w:val="20"/>
        </w:rPr>
        <w:t>or</w:t>
      </w:r>
      <w:proofErr w:type="gramEnd"/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position w:val="-3"/>
          <w:sz w:val="13"/>
          <w:szCs w:val="13"/>
        </w:rPr>
        <w:t>4</w:t>
      </w:r>
      <w:r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sh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uld be performed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at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least three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times a y</w:t>
      </w:r>
      <w:r>
        <w:rPr>
          <w:rFonts w:ascii="Verdana" w:hAnsi="Verdana" w:cs="Verdana"/>
          <w:spacing w:val="-3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ar, </w:t>
      </w:r>
      <w:r>
        <w:rPr>
          <w:rFonts w:ascii="Verdana" w:hAnsi="Verdana" w:cs="Verdana"/>
          <w:spacing w:val="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o check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 xml:space="preserve">e absolute calibration of the whole instrument (back oven excluded if </w:t>
      </w:r>
      <w:r w:rsidRPr="004975B2">
        <w:rPr>
          <w:rFonts w:ascii="Verdana" w:hAnsi="Verdana" w:cs="Verdana"/>
          <w:sz w:val="20"/>
          <w:szCs w:val="20"/>
        </w:rPr>
        <w:t>CO</w:t>
      </w:r>
      <w:r w:rsidRPr="004975B2">
        <w:rPr>
          <w:rFonts w:ascii="Verdana" w:hAnsi="Verdana" w:cs="Verdana"/>
          <w:sz w:val="20"/>
          <w:szCs w:val="20"/>
          <w:vertAlign w:val="subscript"/>
        </w:rPr>
        <w:t>2</w:t>
      </w:r>
      <w:r>
        <w:rPr>
          <w:rFonts w:ascii="Verdana" w:hAnsi="Verdana" w:cs="Verdana"/>
          <w:sz w:val="20"/>
          <w:szCs w:val="20"/>
        </w:rPr>
        <w:t xml:space="preserve"> is used).</w:t>
      </w:r>
    </w:p>
    <w:p w:rsidR="00842E16" w:rsidRDefault="00842E16" w:rsidP="003A533F">
      <w:pPr>
        <w:spacing w:before="10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62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The amount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 xml:space="preserve">m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contained in a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volume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 xml:space="preserve">V </w:t>
      </w:r>
      <w:r>
        <w:rPr>
          <w:rFonts w:ascii="Verdana" w:hAnsi="Verdana" w:cs="Verdana"/>
          <w:sz w:val="20"/>
          <w:szCs w:val="20"/>
        </w:rPr>
        <w:t>in the micro-syringe is equal to: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 w:rsidP="003A533F">
      <w:pPr>
        <w:tabs>
          <w:tab w:val="left" w:pos="7300"/>
        </w:tabs>
        <w:spacing w:after="0" w:line="282" w:lineRule="exact"/>
        <w:ind w:left="2278" w:right="-20"/>
        <w:rPr>
          <w:rFonts w:ascii="Verdana" w:hAnsi="Verdana" w:cs="Verdana"/>
          <w:sz w:val="20"/>
          <w:szCs w:val="20"/>
        </w:rPr>
      </w:pPr>
      <w:r>
        <w:rPr>
          <w:rFonts w:ascii="Times New Roman" w:hAnsi="Times New Roman"/>
          <w:i/>
          <w:position w:val="-1"/>
          <w:sz w:val="24"/>
          <w:szCs w:val="24"/>
        </w:rPr>
        <w:t xml:space="preserve">m </w:t>
      </w:r>
      <w:r>
        <w:rPr>
          <w:rFonts w:ascii="Arial" w:hAnsi="Arial" w:cs="Arial"/>
          <w:position w:val="-1"/>
          <w:sz w:val="24"/>
          <w:szCs w:val="24"/>
        </w:rPr>
        <w:t xml:space="preserve">= </w:t>
      </w:r>
      <w:proofErr w:type="gramStart"/>
      <w:r>
        <w:rPr>
          <w:rFonts w:ascii="Times New Roman" w:hAnsi="Times New Roman"/>
          <w:i/>
          <w:position w:val="-1"/>
          <w:sz w:val="24"/>
          <w:szCs w:val="24"/>
        </w:rPr>
        <w:t xml:space="preserve">M </w:t>
      </w:r>
      <w:r>
        <w:rPr>
          <w:rFonts w:ascii="Arial" w:hAnsi="Arial" w:cs="Arial"/>
          <w:position w:val="-1"/>
          <w:sz w:val="24"/>
          <w:szCs w:val="24"/>
        </w:rPr>
        <w:t>.</w:t>
      </w:r>
      <w:proofErr w:type="gramEnd"/>
      <w:r>
        <w:rPr>
          <w:rFonts w:ascii="Arial" w:hAnsi="Arial" w:cs="Arial"/>
          <w:position w:val="-1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position w:val="-1"/>
          <w:sz w:val="25"/>
          <w:szCs w:val="25"/>
        </w:rPr>
        <w:t>χ</w:t>
      </w:r>
      <w:r>
        <w:rPr>
          <w:rFonts w:ascii="Arial" w:hAnsi="Arial" w:cs="Arial"/>
          <w:spacing w:val="-2"/>
          <w:position w:val="-1"/>
          <w:sz w:val="25"/>
          <w:szCs w:val="25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.</w:t>
      </w:r>
      <w:proofErr w:type="gramEnd"/>
      <w:r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position w:val="-1"/>
          <w:sz w:val="24"/>
          <w:szCs w:val="24"/>
        </w:rPr>
        <w:t>p</w:t>
      </w:r>
      <w:proofErr w:type="gramEnd"/>
      <w:r>
        <w:rPr>
          <w:rFonts w:ascii="Times New Roman" w:hAnsi="Times New Roman"/>
          <w:i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.</w:t>
      </w:r>
      <w:r>
        <w:rPr>
          <w:rFonts w:ascii="Times New Roman" w:hAnsi="Times New Roman"/>
          <w:i/>
          <w:position w:val="-1"/>
          <w:sz w:val="24"/>
          <w:szCs w:val="24"/>
        </w:rPr>
        <w:t>V</w:t>
      </w:r>
      <w:r>
        <w:rPr>
          <w:rFonts w:ascii="Times New Roman" w:hAnsi="Times New Roman"/>
          <w:i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/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(</w:t>
      </w:r>
      <w:r>
        <w:rPr>
          <w:rFonts w:ascii="Times New Roman" w:hAnsi="Times New Roman"/>
          <w:i/>
          <w:position w:val="-1"/>
          <w:sz w:val="24"/>
          <w:szCs w:val="24"/>
        </w:rPr>
        <w:t>R</w:t>
      </w:r>
      <w:r>
        <w:rPr>
          <w:rFonts w:ascii="Arial" w:hAnsi="Arial" w:cs="Arial"/>
          <w:spacing w:val="1"/>
          <w:position w:val="-1"/>
          <w:sz w:val="24"/>
          <w:szCs w:val="24"/>
        </w:rPr>
        <w:t>.</w:t>
      </w:r>
      <w:r>
        <w:rPr>
          <w:rFonts w:ascii="Times New Roman" w:hAnsi="Times New Roman"/>
          <w:i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)</w:t>
      </w:r>
      <w:r>
        <w:rPr>
          <w:rFonts w:ascii="Times New Roman" w:hAnsi="Times New Roman"/>
          <w:position w:val="-1"/>
          <w:sz w:val="24"/>
          <w:szCs w:val="24"/>
        </w:rPr>
        <w:tab/>
      </w:r>
      <w:r>
        <w:rPr>
          <w:rFonts w:ascii="Verdana" w:hAnsi="Verdana" w:cs="Verdana"/>
          <w:position w:val="-1"/>
          <w:sz w:val="20"/>
          <w:szCs w:val="20"/>
        </w:rPr>
        <w:t>(Eq. 1)</w:t>
      </w:r>
    </w:p>
    <w:p w:rsidR="00842E16" w:rsidRDefault="00842E16" w:rsidP="003A533F">
      <w:pPr>
        <w:spacing w:before="7" w:after="0" w:line="240" w:lineRule="auto"/>
        <w:ind w:left="118" w:right="7671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where</w:t>
      </w:r>
      <w:proofErr w:type="gramEnd"/>
      <w:r>
        <w:rPr>
          <w:rFonts w:ascii="Verdana" w:hAnsi="Verdana" w:cs="Verdana"/>
          <w:sz w:val="20"/>
          <w:szCs w:val="20"/>
        </w:rPr>
        <w:t>:</w:t>
      </w:r>
    </w:p>
    <w:p w:rsidR="00842E16" w:rsidRDefault="00842E16" w:rsidP="003A533F">
      <w:pPr>
        <w:spacing w:before="2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240" w:lineRule="auto"/>
        <w:ind w:left="118" w:right="344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>M</w:t>
      </w:r>
      <w:r>
        <w:rPr>
          <w:rFonts w:ascii="Verdana" w:hAnsi="Verdana" w:cs="Verdana"/>
          <w:i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is the ca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bon molar mass (12.0</w:t>
      </w:r>
      <w:r>
        <w:rPr>
          <w:rFonts w:ascii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</w:t>
      </w:r>
      <w:r>
        <w:rPr>
          <w:rFonts w:ascii="Verdana" w:hAnsi="Verdana" w:cs="Verdana"/>
          <w:spacing w:val="-2"/>
          <w:sz w:val="20"/>
          <w:szCs w:val="20"/>
        </w:rPr>
        <w:t>0</w:t>
      </w:r>
      <w:r>
        <w:rPr>
          <w:rFonts w:ascii="Verdana" w:hAnsi="Verdana" w:cs="Verdana"/>
          <w:position w:val="9"/>
          <w:sz w:val="13"/>
          <w:szCs w:val="13"/>
        </w:rPr>
        <w:t>-3</w:t>
      </w:r>
      <w:r>
        <w:rPr>
          <w:rFonts w:ascii="Verdana" w:hAnsi="Verdana" w:cs="Verdana"/>
          <w:spacing w:val="24"/>
          <w:position w:val="9"/>
          <w:sz w:val="13"/>
          <w:szCs w:val="13"/>
        </w:rPr>
        <w:t xml:space="preserve"> </w:t>
      </w:r>
      <w:r>
        <w:rPr>
          <w:rFonts w:ascii="Verdana" w:hAnsi="Verdana" w:cs="Verdana"/>
          <w:sz w:val="20"/>
          <w:szCs w:val="20"/>
        </w:rPr>
        <w:t>kg mo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-1)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1252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χ</w:t>
      </w:r>
      <w:proofErr w:type="gramEnd"/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is the content 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standard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gas</w:t>
      </w:r>
      <w:r>
        <w:rPr>
          <w:rFonts w:ascii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he 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de</w:t>
      </w:r>
      <w:r>
        <w:rPr>
          <w:rFonts w:ascii="Verdana" w:hAnsi="Verdana" w:cs="Verdana"/>
          <w:sz w:val="20"/>
          <w:szCs w:val="20"/>
        </w:rPr>
        <w:t>r (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 xml:space="preserve">e </w:t>
      </w:r>
      <w:r>
        <w:rPr>
          <w:rFonts w:ascii="Verdana" w:hAnsi="Verdana" w:cs="Verdana"/>
          <w:spacing w:val="-1"/>
          <w:sz w:val="20"/>
          <w:szCs w:val="20"/>
        </w:rPr>
        <w:t>gas</w:t>
      </w:r>
      <w:r>
        <w:rPr>
          <w:rFonts w:ascii="Verdana" w:hAnsi="Verdana" w:cs="Verdana"/>
          <w:sz w:val="20"/>
          <w:szCs w:val="20"/>
        </w:rPr>
        <w:t xml:space="preserve">, x = </w:t>
      </w:r>
      <w:r>
        <w:rPr>
          <w:rFonts w:ascii="Verdana" w:hAnsi="Verdana" w:cs="Verdana"/>
          <w:spacing w:val="-1"/>
          <w:sz w:val="20"/>
          <w:szCs w:val="20"/>
        </w:rPr>
        <w:t>1)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645297" w:rsidP="003A533F">
      <w:pPr>
        <w:spacing w:after="0" w:line="240" w:lineRule="auto"/>
        <w:ind w:left="118" w:right="2800"/>
        <w:jc w:val="both"/>
        <w:rPr>
          <w:rFonts w:ascii="Verdana" w:hAnsi="Verdana" w:cs="Verdana"/>
          <w:sz w:val="20"/>
          <w:szCs w:val="20"/>
        </w:rPr>
      </w:pPr>
      <w:r w:rsidRPr="00645297">
        <w:rPr>
          <w:noProof/>
        </w:rPr>
        <w:pict>
          <v:group id="_x0000_s1081" style="position:absolute;left:0;text-align:left;margin-left:104.4pt;margin-top:4.45pt;width:344.15pt;height:334.55pt;z-index:-251658240;mso-position-horizontal-relative:page" coordorigin="2088,89" coordsize="6883,669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2" type="#_x0000_t75" style="position:absolute;left:2088;top:4320;width:2910;height:2460"/>
            <v:shape id="_x0000_s1083" type="#_x0000_t75" style="position:absolute;left:3244;top:1925;width:4033;height:3827"/>
            <v:shape id="_x0000_s1084" type="#_x0000_t75" style="position:absolute;left:5340;top:1081;width:2458;height:2611"/>
            <v:shape id="_x0000_s1085" type="#_x0000_t75" style="position:absolute;left:5494;top:658;width:768;height:346"/>
            <v:shape id="_x0000_s1086" type="#_x0000_t75" style="position:absolute;left:6270;top:89;width:2701;height:2180"/>
            <w10:wrap anchorx="page"/>
          </v:group>
        </w:pict>
      </w:r>
      <w:proofErr w:type="gramStart"/>
      <w:r w:rsidR="00842E16">
        <w:rPr>
          <w:rFonts w:ascii="Verdana" w:hAnsi="Verdana" w:cs="Verdana"/>
          <w:i/>
          <w:sz w:val="20"/>
          <w:szCs w:val="20"/>
        </w:rPr>
        <w:t>p</w:t>
      </w:r>
      <w:proofErr w:type="gramEnd"/>
      <w:r w:rsidR="00842E16">
        <w:rPr>
          <w:rFonts w:ascii="Verdana" w:hAnsi="Verdana" w:cs="Verdana"/>
          <w:i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is the ro</w:t>
      </w:r>
      <w:r w:rsidR="00842E16">
        <w:rPr>
          <w:rFonts w:ascii="Verdana" w:hAnsi="Verdana" w:cs="Verdana"/>
          <w:spacing w:val="-2"/>
          <w:sz w:val="20"/>
          <w:szCs w:val="20"/>
        </w:rPr>
        <w:t>o</w:t>
      </w:r>
      <w:r w:rsidR="00842E16">
        <w:rPr>
          <w:rFonts w:ascii="Verdana" w:hAnsi="Verdana" w:cs="Verdana"/>
          <w:sz w:val="20"/>
          <w:szCs w:val="20"/>
        </w:rPr>
        <w:t>m pressure, in Pascal (normally 1</w:t>
      </w:r>
      <w:r w:rsidR="00842E16">
        <w:rPr>
          <w:rFonts w:ascii="Verdana" w:hAnsi="Verdana" w:cs="Verdana"/>
          <w:spacing w:val="1"/>
          <w:sz w:val="20"/>
          <w:szCs w:val="20"/>
        </w:rPr>
        <w:t>0</w:t>
      </w:r>
      <w:r w:rsidR="00842E16">
        <w:rPr>
          <w:rFonts w:ascii="Verdana" w:hAnsi="Verdana" w:cs="Verdana"/>
          <w:sz w:val="20"/>
          <w:szCs w:val="20"/>
        </w:rPr>
        <w:t>1325 Pa)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132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 xml:space="preserve">V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 the</w:t>
      </w:r>
      <w:r>
        <w:rPr>
          <w:rFonts w:ascii="Verdana" w:hAnsi="Verdana" w:cs="Verdana"/>
          <w:spacing w:val="-1"/>
          <w:sz w:val="20"/>
          <w:szCs w:val="20"/>
        </w:rPr>
        <w:t xml:space="preserve"> 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dar</w:t>
      </w:r>
      <w:r>
        <w:rPr>
          <w:rFonts w:ascii="Verdana" w:hAnsi="Verdana" w:cs="Verdana"/>
          <w:sz w:val="20"/>
          <w:szCs w:val="20"/>
        </w:rPr>
        <w:t xml:space="preserve">d </w:t>
      </w:r>
      <w:r>
        <w:rPr>
          <w:rFonts w:ascii="Verdana" w:hAnsi="Verdana" w:cs="Verdana"/>
          <w:spacing w:val="-1"/>
          <w:sz w:val="20"/>
          <w:szCs w:val="20"/>
        </w:rPr>
        <w:t>ga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vol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e taken 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he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-1"/>
          <w:sz w:val="20"/>
          <w:szCs w:val="20"/>
        </w:rPr>
        <w:t>ri</w:t>
      </w:r>
      <w:r>
        <w:rPr>
          <w:rFonts w:ascii="Verdana" w:hAnsi="Verdana" w:cs="Verdana"/>
          <w:sz w:val="20"/>
          <w:szCs w:val="20"/>
        </w:rPr>
        <w:t>ng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pacing w:val="-1"/>
          <w:sz w:val="20"/>
          <w:szCs w:val="20"/>
        </w:rPr>
        <w:t>micr</w:t>
      </w:r>
      <w:r>
        <w:rPr>
          <w:rFonts w:ascii="Verdana" w:hAnsi="Verdana" w:cs="Verdana"/>
          <w:spacing w:val="1"/>
          <w:sz w:val="20"/>
          <w:szCs w:val="20"/>
        </w:rPr>
        <w:t>o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e</w:t>
      </w:r>
      <w:proofErr w:type="spellEnd"/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(</w:t>
      </w:r>
      <w:proofErr w:type="spellStart"/>
      <w:r>
        <w:rPr>
          <w:rFonts w:ascii="Verdana" w:hAnsi="Verdana" w:cs="Verdana"/>
          <w:sz w:val="20"/>
          <w:szCs w:val="20"/>
        </w:rPr>
        <w:t>μ</w:t>
      </w:r>
      <w:r>
        <w:rPr>
          <w:rFonts w:ascii="Verdana" w:hAnsi="Verdana" w:cs="Verdana"/>
          <w:spacing w:val="-1"/>
          <w:sz w:val="20"/>
          <w:szCs w:val="20"/>
        </w:rPr>
        <w:t>l</w:t>
      </w:r>
      <w:proofErr w:type="spellEnd"/>
      <w:r>
        <w:rPr>
          <w:rFonts w:ascii="Verdana" w:hAnsi="Verdana" w:cs="Verdana"/>
          <w:spacing w:val="-1"/>
          <w:sz w:val="20"/>
          <w:szCs w:val="20"/>
        </w:rPr>
        <w:t>)</w:t>
      </w:r>
    </w:p>
    <w:p w:rsidR="00842E16" w:rsidRDefault="00842E16" w:rsidP="003A533F">
      <w:pPr>
        <w:spacing w:before="2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240" w:lineRule="auto"/>
        <w:ind w:left="118" w:right="311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 xml:space="preserve">R </w:t>
      </w:r>
      <w:r>
        <w:rPr>
          <w:rFonts w:ascii="Verdana" w:hAnsi="Verdana" w:cs="Verdana"/>
          <w:sz w:val="20"/>
          <w:szCs w:val="20"/>
        </w:rPr>
        <w:t>is the</w:t>
      </w:r>
      <w:r>
        <w:rPr>
          <w:rFonts w:ascii="Verdana" w:hAnsi="Verdana" w:cs="Verdana"/>
          <w:spacing w:val="-1"/>
          <w:sz w:val="20"/>
          <w:szCs w:val="20"/>
        </w:rPr>
        <w:t xml:space="preserve"> ideal </w:t>
      </w:r>
      <w:r>
        <w:rPr>
          <w:rFonts w:ascii="Verdana" w:hAnsi="Verdana" w:cs="Verdana"/>
          <w:sz w:val="20"/>
          <w:szCs w:val="20"/>
        </w:rPr>
        <w:t>gas constant (R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=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8,314 J </w:t>
      </w:r>
      <w:r>
        <w:rPr>
          <w:rFonts w:ascii="Verdana" w:hAnsi="Verdana" w:cs="Verdana"/>
          <w:spacing w:val="-1"/>
          <w:sz w:val="20"/>
          <w:szCs w:val="20"/>
        </w:rPr>
        <w:t>K</w:t>
      </w:r>
      <w:r>
        <w:rPr>
          <w:rFonts w:ascii="Verdana" w:hAnsi="Verdana" w:cs="Verdana"/>
          <w:position w:val="9"/>
          <w:sz w:val="13"/>
          <w:szCs w:val="13"/>
        </w:rPr>
        <w:t>-1</w:t>
      </w:r>
      <w:r>
        <w:rPr>
          <w:rFonts w:ascii="Verdana" w:hAnsi="Verdana" w:cs="Verdana"/>
          <w:spacing w:val="23"/>
          <w:position w:val="9"/>
          <w:sz w:val="13"/>
          <w:szCs w:val="13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mol</w:t>
      </w:r>
      <w:r>
        <w:rPr>
          <w:rFonts w:ascii="Verdana" w:hAnsi="Verdana" w:cs="Verdana"/>
          <w:position w:val="9"/>
          <w:sz w:val="13"/>
          <w:szCs w:val="13"/>
        </w:rPr>
        <w:t>-1</w:t>
      </w:r>
      <w:r>
        <w:rPr>
          <w:rFonts w:ascii="Verdana" w:hAnsi="Verdana" w:cs="Verdana"/>
          <w:sz w:val="20"/>
          <w:szCs w:val="20"/>
        </w:rPr>
        <w:t>)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248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 xml:space="preserve">T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s the </w:t>
      </w:r>
      <w:r>
        <w:rPr>
          <w:rFonts w:ascii="Verdana" w:hAnsi="Verdana" w:cs="Verdana"/>
          <w:spacing w:val="-1"/>
          <w:sz w:val="20"/>
          <w:szCs w:val="20"/>
        </w:rPr>
        <w:t>roo</w:t>
      </w:r>
      <w:r>
        <w:rPr>
          <w:rFonts w:ascii="Verdana" w:hAnsi="Verdana" w:cs="Verdana"/>
          <w:sz w:val="20"/>
          <w:szCs w:val="20"/>
        </w:rPr>
        <w:t>m te</w:t>
      </w:r>
      <w:r>
        <w:rPr>
          <w:rFonts w:ascii="Verdana" w:hAnsi="Verdana" w:cs="Verdana"/>
          <w:spacing w:val="-1"/>
          <w:sz w:val="20"/>
          <w:szCs w:val="20"/>
        </w:rPr>
        <w:t>mpera</w:t>
      </w:r>
      <w:r>
        <w:rPr>
          <w:rFonts w:ascii="Verdana" w:hAnsi="Verdana" w:cs="Verdana"/>
          <w:spacing w:val="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ur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 Ke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vin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(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ormall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 xml:space="preserve">T </w:t>
      </w:r>
      <w:r>
        <w:rPr>
          <w:rFonts w:ascii="Verdana" w:hAnsi="Verdana" w:cs="Verdana"/>
          <w:sz w:val="20"/>
          <w:szCs w:val="20"/>
        </w:rPr>
        <w:t>= 298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K)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1052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i/>
          <w:sz w:val="20"/>
          <w:szCs w:val="20"/>
        </w:rPr>
        <w:t>m</w:t>
      </w:r>
      <w:proofErr w:type="gramEnd"/>
      <w:r>
        <w:rPr>
          <w:rFonts w:ascii="Verdana" w:hAnsi="Verdana" w:cs="Verdana"/>
          <w:i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he </w:t>
      </w:r>
      <w:r>
        <w:rPr>
          <w:rFonts w:ascii="Verdana" w:hAnsi="Verdana" w:cs="Verdana"/>
          <w:spacing w:val="-1"/>
          <w:sz w:val="20"/>
          <w:szCs w:val="20"/>
        </w:rPr>
        <w:t>mas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 xml:space="preserve">f </w:t>
      </w:r>
      <w:r>
        <w:rPr>
          <w:rFonts w:ascii="Verdana" w:hAnsi="Verdana" w:cs="Verdana"/>
          <w:spacing w:val="-1"/>
          <w:sz w:val="20"/>
          <w:szCs w:val="20"/>
        </w:rPr>
        <w:t>carbo</w:t>
      </w:r>
      <w:r>
        <w:rPr>
          <w:rFonts w:ascii="Verdana" w:hAnsi="Verdana" w:cs="Verdana"/>
          <w:sz w:val="20"/>
          <w:szCs w:val="20"/>
        </w:rPr>
        <w:t xml:space="preserve">n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vo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 xml:space="preserve">V </w:t>
      </w:r>
      <w:r>
        <w:rPr>
          <w:rFonts w:ascii="Verdana" w:hAnsi="Verdana" w:cs="Verdana"/>
          <w:sz w:val="20"/>
          <w:szCs w:val="20"/>
        </w:rPr>
        <w:t xml:space="preserve">into the syringe, in </w:t>
      </w:r>
      <w:r>
        <w:rPr>
          <w:rFonts w:ascii="Verdana" w:hAnsi="Verdana" w:cs="Verdana"/>
          <w:spacing w:val="-2"/>
          <w:sz w:val="20"/>
          <w:szCs w:val="20"/>
        </w:rPr>
        <w:t>m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crogram </w:t>
      </w:r>
      <w:r>
        <w:rPr>
          <w:rFonts w:ascii="Verdana" w:hAnsi="Verdana" w:cs="Verdana"/>
          <w:spacing w:val="-2"/>
          <w:sz w:val="20"/>
          <w:szCs w:val="20"/>
        </w:rPr>
        <w:t>(</w:t>
      </w:r>
      <w:proofErr w:type="spellStart"/>
      <w:r>
        <w:rPr>
          <w:rFonts w:ascii="Verdana" w:hAnsi="Verdana" w:cs="Verdana"/>
          <w:sz w:val="20"/>
          <w:szCs w:val="20"/>
        </w:rPr>
        <w:t>μg</w:t>
      </w:r>
      <w:proofErr w:type="spellEnd"/>
      <w:r>
        <w:rPr>
          <w:rFonts w:ascii="Verdana" w:hAnsi="Verdana" w:cs="Verdana"/>
          <w:sz w:val="20"/>
          <w:szCs w:val="20"/>
        </w:rPr>
        <w:t>)</w:t>
      </w:r>
    </w:p>
    <w:p w:rsidR="00842E16" w:rsidRDefault="00842E16" w:rsidP="003A533F">
      <w:pPr>
        <w:spacing w:before="2" w:after="0" w:line="240" w:lineRule="exact"/>
        <w:rPr>
          <w:sz w:val="24"/>
          <w:szCs w:val="24"/>
        </w:rPr>
      </w:pPr>
    </w:p>
    <w:p w:rsidR="00842E16" w:rsidRDefault="00842E16" w:rsidP="003A533F">
      <w:pPr>
        <w:spacing w:after="0" w:line="240" w:lineRule="auto"/>
        <w:ind w:left="118" w:right="58"/>
        <w:jc w:val="both"/>
        <w:rPr>
          <w:rFonts w:ascii="Verdana" w:hAnsi="Verdana" w:cs="Verdana"/>
          <w:sz w:val="13"/>
          <w:szCs w:val="13"/>
        </w:rPr>
      </w:pP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standard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conditions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i/>
          <w:sz w:val="20"/>
          <w:szCs w:val="20"/>
        </w:rPr>
        <w:t>p</w:t>
      </w:r>
      <w:r>
        <w:rPr>
          <w:rFonts w:ascii="Verdana" w:hAnsi="Verdana" w:cs="Verdana"/>
          <w:i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=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101</w:t>
      </w:r>
      <w:r>
        <w:rPr>
          <w:rFonts w:ascii="Verdana" w:hAnsi="Verdana" w:cs="Verdana"/>
          <w:spacing w:val="-1"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>.25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z w:val="20"/>
          <w:szCs w:val="20"/>
        </w:rPr>
        <w:t>hPa</w:t>
      </w:r>
      <w:proofErr w:type="spellEnd"/>
      <w:r>
        <w:rPr>
          <w:rFonts w:ascii="Verdana" w:hAnsi="Verdana" w:cs="Verdana"/>
          <w:sz w:val="20"/>
          <w:szCs w:val="20"/>
        </w:rPr>
        <w:t>;</w:t>
      </w:r>
      <w:r>
        <w:rPr>
          <w:rFonts w:ascii="Verdana" w:hAnsi="Verdana" w:cs="Verdana"/>
          <w:spacing w:val="18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>T</w:t>
      </w:r>
      <w:r>
        <w:rPr>
          <w:rFonts w:ascii="Verdana" w:hAnsi="Verdana" w:cs="Verdana"/>
          <w:i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=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2</w:t>
      </w:r>
      <w:r w:rsidR="00E96140">
        <w:rPr>
          <w:rFonts w:ascii="Verdana" w:hAnsi="Verdana" w:cs="Verdana"/>
          <w:sz w:val="20"/>
          <w:szCs w:val="20"/>
        </w:rPr>
        <w:t>98 K</w:t>
      </w:r>
      <w:r>
        <w:rPr>
          <w:rFonts w:ascii="Verdana" w:hAnsi="Verdana" w:cs="Verdana"/>
          <w:sz w:val="20"/>
          <w:szCs w:val="20"/>
        </w:rPr>
        <w:t>),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>0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z w:val="20"/>
          <w:szCs w:val="20"/>
        </w:rPr>
        <w:t>μl</w:t>
      </w:r>
      <w:proofErr w:type="spellEnd"/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pure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pacing w:val="44"/>
          <w:position w:val="-3"/>
          <w:sz w:val="13"/>
          <w:szCs w:val="13"/>
        </w:rPr>
        <w:t xml:space="preserve"> </w:t>
      </w:r>
      <w:r>
        <w:rPr>
          <w:rFonts w:ascii="Verdana" w:hAnsi="Verdana" w:cs="Verdana"/>
          <w:sz w:val="20"/>
          <w:szCs w:val="20"/>
        </w:rPr>
        <w:t>or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2"/>
          <w:sz w:val="20"/>
          <w:szCs w:val="20"/>
        </w:rPr>
        <w:t>H</w:t>
      </w:r>
      <w:r>
        <w:rPr>
          <w:rFonts w:ascii="Verdana" w:hAnsi="Verdana" w:cs="Verdana"/>
          <w:position w:val="-3"/>
          <w:sz w:val="13"/>
          <w:szCs w:val="13"/>
        </w:rPr>
        <w:t>4</w:t>
      </w:r>
    </w:p>
    <w:p w:rsidR="00842E16" w:rsidRDefault="00842E16" w:rsidP="003A533F">
      <w:pPr>
        <w:spacing w:before="5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240" w:lineRule="auto"/>
        <w:ind w:left="118" w:right="6640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conta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proofErr w:type="gramEnd"/>
      <w:r>
        <w:rPr>
          <w:rFonts w:ascii="Verdana" w:hAnsi="Verdana" w:cs="Verdana"/>
          <w:sz w:val="20"/>
          <w:szCs w:val="20"/>
        </w:rPr>
        <w:t xml:space="preserve"> 4.9</w:t>
      </w:r>
      <w:r>
        <w:rPr>
          <w:rFonts w:ascii="Verdana" w:hAnsi="Verdana" w:cs="Verdana"/>
          <w:spacing w:val="-2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z w:val="20"/>
          <w:szCs w:val="20"/>
        </w:rPr>
        <w:t>μg</w:t>
      </w:r>
      <w:proofErr w:type="spellEnd"/>
      <w:r>
        <w:rPr>
          <w:rFonts w:ascii="Verdana" w:hAnsi="Verdana" w:cs="Verdana"/>
          <w:sz w:val="20"/>
          <w:szCs w:val="20"/>
        </w:rPr>
        <w:t xml:space="preserve"> C.</w:t>
      </w:r>
    </w:p>
    <w:p w:rsidR="00842E16" w:rsidRDefault="00842E16" w:rsidP="003A533F">
      <w:pPr>
        <w:spacing w:before="2" w:after="0" w:line="240" w:lineRule="exact"/>
        <w:rPr>
          <w:sz w:val="24"/>
          <w:szCs w:val="24"/>
        </w:rPr>
      </w:pPr>
    </w:p>
    <w:p w:rsidR="00842E16" w:rsidRDefault="00842E16" w:rsidP="003A533F">
      <w:pPr>
        <w:spacing w:after="0" w:line="360" w:lineRule="auto"/>
        <w:ind w:left="118" w:right="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kn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wn v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ume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ndard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gas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nject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during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each step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 the analysis.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am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unt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 carb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detected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nstrument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mpared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am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unt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 C ca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cu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ated from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Equ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on (</w:t>
      </w:r>
      <w:r>
        <w:rPr>
          <w:rFonts w:ascii="Verdana" w:hAnsi="Verdana" w:cs="Verdana"/>
          <w:spacing w:val="-1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>).</w:t>
      </w:r>
    </w:p>
    <w:p w:rsidR="00842E16" w:rsidRDefault="00842E16" w:rsidP="003A533F">
      <w:pPr>
        <w:spacing w:after="0" w:line="240" w:lineRule="auto"/>
        <w:ind w:left="118" w:right="6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case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same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amount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standard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gas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are</w:t>
      </w:r>
      <w:r>
        <w:rPr>
          <w:rFonts w:ascii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read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different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2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amounts</w:t>
      </w:r>
      <w:r>
        <w:rPr>
          <w:rFonts w:ascii="Verdana" w:hAnsi="Verdana" w:cs="Verdana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(&gt;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37" w:lineRule="auto"/>
        <w:ind w:left="118" w:right="5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10%)</w:t>
      </w:r>
      <w:r>
        <w:rPr>
          <w:rFonts w:ascii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by</w:t>
      </w:r>
      <w:r>
        <w:rPr>
          <w:rFonts w:ascii="Verdana" w:hAnsi="Verdana" w:cs="Verdana"/>
          <w:spacing w:val="3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instrume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</w:t>
      </w:r>
      <w:r>
        <w:rPr>
          <w:rFonts w:ascii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He</w:t>
      </w:r>
      <w:r>
        <w:rPr>
          <w:rFonts w:ascii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He/</w:t>
      </w:r>
      <w:proofErr w:type="gramStart"/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 xml:space="preserve">2 </w:t>
      </w:r>
      <w:r>
        <w:rPr>
          <w:rFonts w:ascii="Verdana" w:hAnsi="Verdana" w:cs="Verdana"/>
          <w:spacing w:val="12"/>
          <w:position w:val="-3"/>
          <w:sz w:val="13"/>
          <w:szCs w:val="13"/>
        </w:rPr>
        <w:t xml:space="preserve"> </w:t>
      </w:r>
      <w:r>
        <w:rPr>
          <w:rFonts w:ascii="Verdana" w:hAnsi="Verdana" w:cs="Verdana"/>
          <w:sz w:val="20"/>
          <w:szCs w:val="20"/>
        </w:rPr>
        <w:t>modes</w:t>
      </w:r>
      <w:proofErr w:type="gramEnd"/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carrier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gas</w:t>
      </w:r>
      <w:r>
        <w:rPr>
          <w:rFonts w:ascii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flow</w:t>
      </w:r>
      <w:r>
        <w:rPr>
          <w:rFonts w:ascii="Verdana" w:hAnsi="Verdana" w:cs="Verdana"/>
          <w:spacing w:val="3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rate ca</w:t>
      </w:r>
      <w:r>
        <w:rPr>
          <w:rFonts w:ascii="Verdana" w:hAnsi="Verdana" w:cs="Verdana"/>
          <w:spacing w:val="-1"/>
          <w:sz w:val="20"/>
          <w:szCs w:val="20"/>
        </w:rPr>
        <w:t>li</w:t>
      </w:r>
      <w:r>
        <w:rPr>
          <w:rFonts w:ascii="Verdana" w:hAnsi="Verdana" w:cs="Verdana"/>
          <w:sz w:val="20"/>
          <w:szCs w:val="20"/>
        </w:rPr>
        <w:t>bra</w:t>
      </w:r>
      <w:r>
        <w:rPr>
          <w:rFonts w:ascii="Verdana" w:hAnsi="Verdana" w:cs="Verdana"/>
          <w:spacing w:val="1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on (and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part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cu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ar He-2 and He/</w:t>
      </w:r>
      <w:r>
        <w:rPr>
          <w:rFonts w:ascii="Verdana" w:hAnsi="Verdana" w:cs="Verdana"/>
          <w:spacing w:val="-4"/>
          <w:sz w:val="20"/>
          <w:szCs w:val="20"/>
        </w:rPr>
        <w:t>O</w:t>
      </w:r>
      <w:r>
        <w:rPr>
          <w:rFonts w:ascii="Verdana" w:hAnsi="Verdana" w:cs="Verdana"/>
          <w:position w:val="-3"/>
          <w:sz w:val="13"/>
          <w:szCs w:val="13"/>
        </w:rPr>
        <w:t>2</w:t>
      </w:r>
      <w:r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have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 checked.</w:t>
      </w:r>
    </w:p>
    <w:p w:rsidR="00842E16" w:rsidRDefault="00842E16" w:rsidP="003A533F">
      <w:pPr>
        <w:spacing w:before="1" w:after="0" w:line="360" w:lineRule="auto"/>
        <w:ind w:left="118" w:right="5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If the amount of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ct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 xml:space="preserve">e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nstrum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ff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pacing w:val="1"/>
          <w:sz w:val="20"/>
          <w:szCs w:val="20"/>
        </w:rPr>
        <w:t>r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from the expected</w:t>
      </w:r>
      <w:r>
        <w:rPr>
          <w:rFonts w:ascii="Verdana" w:hAnsi="Verdana" w:cs="Verdana"/>
          <w:spacing w:val="4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amount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(&gt;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10%),</w:t>
      </w:r>
      <w:r>
        <w:rPr>
          <w:rFonts w:ascii="Verdana" w:hAnsi="Verdana" w:cs="Verdana"/>
          <w:spacing w:val="4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external</w:t>
      </w:r>
      <w:r>
        <w:rPr>
          <w:rFonts w:ascii="Verdana" w:hAnsi="Verdana" w:cs="Verdana"/>
          <w:spacing w:val="3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standard</w:t>
      </w:r>
      <w:r>
        <w:rPr>
          <w:rFonts w:ascii="Verdana" w:hAnsi="Verdana" w:cs="Verdana"/>
          <w:spacing w:val="4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solution</w:t>
      </w:r>
      <w:r>
        <w:rPr>
          <w:rFonts w:ascii="Verdana" w:hAnsi="Verdana" w:cs="Verdana"/>
          <w:spacing w:val="3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3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</w:t>
      </w:r>
      <w:r>
        <w:rPr>
          <w:rFonts w:ascii="Verdana" w:hAnsi="Verdana" w:cs="Verdana"/>
          <w:spacing w:val="4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</w:t>
      </w:r>
      <w:r>
        <w:rPr>
          <w:rFonts w:ascii="Verdana" w:hAnsi="Verdana" w:cs="Verdana"/>
          <w:spacing w:val="4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replaced, and a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new 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alibration factor sh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uld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 established.</w:t>
      </w:r>
    </w:p>
    <w:p w:rsidR="00842E16" w:rsidRDefault="00842E16" w:rsidP="003A533F">
      <w:pPr>
        <w:spacing w:after="0"/>
        <w:jc w:val="both"/>
        <w:sectPr w:rsidR="00842E16">
          <w:pgSz w:w="11920" w:h="16840"/>
          <w:pgMar w:top="1380" w:right="1680" w:bottom="900" w:left="1680" w:header="0" w:footer="717" w:gutter="0"/>
          <w:cols w:space="720"/>
        </w:sectPr>
      </w:pPr>
    </w:p>
    <w:p w:rsidR="00842E16" w:rsidRDefault="00842E16" w:rsidP="003A533F">
      <w:pPr>
        <w:spacing w:before="59"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i/>
          <w:sz w:val="20"/>
          <w:szCs w:val="20"/>
        </w:rPr>
        <w:lastRenderedPageBreak/>
        <w:t>Procedure</w:t>
      </w:r>
      <w:r>
        <w:rPr>
          <w:rFonts w:ascii="Verdana" w:hAnsi="Verdana" w:cs="Verdana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i/>
          <w:sz w:val="20"/>
          <w:szCs w:val="20"/>
        </w:rPr>
        <w:t>3.3.:</w:t>
      </w:r>
    </w:p>
    <w:p w:rsidR="00842E16" w:rsidRDefault="00842E16" w:rsidP="003A533F">
      <w:pPr>
        <w:spacing w:before="4" w:after="0" w:line="160" w:lineRule="exact"/>
        <w:rPr>
          <w:sz w:val="16"/>
          <w:szCs w:val="16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>The inst</w:t>
      </w:r>
      <w:r>
        <w:rPr>
          <w:rFonts w:ascii="Verdana" w:hAnsi="Verdana" w:cs="Verdana"/>
          <w:i/>
          <w:spacing w:val="-2"/>
          <w:sz w:val="20"/>
          <w:szCs w:val="20"/>
        </w:rPr>
        <w:t>r</w:t>
      </w:r>
      <w:r>
        <w:rPr>
          <w:rFonts w:ascii="Verdana" w:hAnsi="Verdana" w:cs="Verdana"/>
          <w:i/>
          <w:sz w:val="20"/>
          <w:szCs w:val="20"/>
        </w:rPr>
        <w:t>ument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>has to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b</w:t>
      </w:r>
      <w:r>
        <w:rPr>
          <w:rFonts w:ascii="Verdana" w:hAnsi="Verdana" w:cs="Verdana"/>
          <w:i/>
          <w:sz w:val="20"/>
          <w:szCs w:val="20"/>
        </w:rPr>
        <w:t>e switched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>on accord</w:t>
      </w:r>
      <w:r>
        <w:rPr>
          <w:rFonts w:ascii="Verdana" w:hAnsi="Verdana" w:cs="Verdana"/>
          <w:i/>
          <w:spacing w:val="-1"/>
          <w:sz w:val="20"/>
          <w:szCs w:val="20"/>
        </w:rPr>
        <w:t>in</w:t>
      </w:r>
      <w:r>
        <w:rPr>
          <w:rFonts w:ascii="Verdana" w:hAnsi="Verdana" w:cs="Verdana"/>
          <w:i/>
          <w:sz w:val="20"/>
          <w:szCs w:val="20"/>
        </w:rPr>
        <w:t>g to S</w:t>
      </w:r>
      <w:r>
        <w:rPr>
          <w:rFonts w:ascii="Verdana" w:hAnsi="Verdana" w:cs="Verdana"/>
          <w:i/>
          <w:spacing w:val="-2"/>
          <w:sz w:val="20"/>
          <w:szCs w:val="20"/>
        </w:rPr>
        <w:t>O</w:t>
      </w:r>
      <w:r>
        <w:rPr>
          <w:rFonts w:ascii="Verdana" w:hAnsi="Verdana" w:cs="Verdana"/>
          <w:i/>
          <w:sz w:val="20"/>
          <w:szCs w:val="20"/>
        </w:rPr>
        <w:t xml:space="preserve">P </w:t>
      </w:r>
      <w:r>
        <w:rPr>
          <w:rFonts w:ascii="Verdana" w:hAnsi="Verdana" w:cs="Verdana"/>
          <w:i/>
          <w:spacing w:val="-1"/>
          <w:sz w:val="20"/>
          <w:szCs w:val="20"/>
        </w:rPr>
        <w:t>3.</w:t>
      </w:r>
      <w:r>
        <w:rPr>
          <w:rFonts w:ascii="Verdana" w:hAnsi="Verdana" w:cs="Verdana"/>
          <w:i/>
          <w:sz w:val="20"/>
          <w:szCs w:val="20"/>
        </w:rPr>
        <w:t xml:space="preserve">1. </w:t>
      </w:r>
      <w:proofErr w:type="gramStart"/>
      <w:r>
        <w:rPr>
          <w:rFonts w:ascii="Verdana" w:hAnsi="Verdana" w:cs="Verdana"/>
          <w:i/>
          <w:spacing w:val="-1"/>
          <w:sz w:val="20"/>
          <w:szCs w:val="20"/>
        </w:rPr>
        <w:t>f</w:t>
      </w:r>
      <w:r>
        <w:rPr>
          <w:rFonts w:ascii="Verdana" w:hAnsi="Verdana" w:cs="Verdana"/>
          <w:i/>
          <w:sz w:val="20"/>
          <w:szCs w:val="20"/>
        </w:rPr>
        <w:t>irst</w:t>
      </w:r>
      <w:proofErr w:type="gramEnd"/>
      <w:r>
        <w:rPr>
          <w:rFonts w:ascii="Verdana" w:hAnsi="Verdana" w:cs="Verdana"/>
          <w:i/>
          <w:sz w:val="20"/>
          <w:szCs w:val="20"/>
        </w:rPr>
        <w:t>.</w:t>
      </w:r>
    </w:p>
    <w:p w:rsidR="00842E16" w:rsidRDefault="00842E16" w:rsidP="003A533F">
      <w:pPr>
        <w:spacing w:before="8" w:after="0" w:line="160" w:lineRule="exact"/>
        <w:rPr>
          <w:sz w:val="16"/>
          <w:szCs w:val="16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EC5A3D" w:rsidRDefault="000D298C" w:rsidP="00EC5A3D">
      <w:pPr>
        <w:widowControl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Verdana" w:eastAsia="Times New Roman" w:hAnsi="Verdana" w:cs="ArialM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561975</wp:posOffset>
            </wp:positionV>
            <wp:extent cx="3434715" cy="1471930"/>
            <wp:effectExtent l="19050" t="0" r="0" b="0"/>
            <wp:wrapSquare wrapText="bothSides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147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5A3D" w:rsidRPr="00F122E3">
        <w:rPr>
          <w:rFonts w:ascii="Verdana" w:eastAsia="Times New Roman" w:hAnsi="Verdana" w:cs="ArialMT"/>
          <w:sz w:val="20"/>
          <w:szCs w:val="20"/>
        </w:rPr>
        <w:t xml:space="preserve">Insert the T with the septum </w:t>
      </w:r>
      <w:r w:rsidR="00EC5A3D">
        <w:rPr>
          <w:rFonts w:ascii="Verdana" w:eastAsia="Times New Roman" w:hAnsi="Verdana" w:cs="ArialMT"/>
          <w:sz w:val="20"/>
          <w:szCs w:val="20"/>
        </w:rPr>
        <w:t xml:space="preserve">in the carrier gas line </w:t>
      </w:r>
      <w:r w:rsidR="00EC5A3D" w:rsidRPr="00F122E3">
        <w:rPr>
          <w:rFonts w:ascii="Verdana" w:eastAsia="Times New Roman" w:hAnsi="Verdana" w:cs="ArialMT"/>
          <w:sz w:val="20"/>
          <w:szCs w:val="20"/>
        </w:rPr>
        <w:t xml:space="preserve">just upstream </w:t>
      </w:r>
      <w:r w:rsidR="00EC5A3D">
        <w:rPr>
          <w:rFonts w:ascii="Verdana" w:eastAsia="Times New Roman" w:hAnsi="Verdana" w:cs="ArialMT"/>
          <w:sz w:val="20"/>
          <w:szCs w:val="20"/>
        </w:rPr>
        <w:t xml:space="preserve">of </w:t>
      </w:r>
      <w:r w:rsidR="00EC5A3D" w:rsidRPr="00F122E3">
        <w:rPr>
          <w:rFonts w:ascii="Verdana" w:eastAsia="Times New Roman" w:hAnsi="Verdana" w:cs="ArialMT"/>
          <w:sz w:val="20"/>
          <w:szCs w:val="20"/>
        </w:rPr>
        <w:t xml:space="preserve">the point where the sample is usually loaded (see Figure </w:t>
      </w:r>
      <w:r w:rsidR="00EC5A3D">
        <w:rPr>
          <w:rFonts w:ascii="Verdana" w:eastAsia="Times New Roman" w:hAnsi="Verdana" w:cs="ArialMT"/>
          <w:sz w:val="20"/>
          <w:szCs w:val="20"/>
        </w:rPr>
        <w:t>2</w:t>
      </w:r>
      <w:r w:rsidR="00EC5A3D" w:rsidRPr="00F122E3">
        <w:rPr>
          <w:rFonts w:ascii="Verdana" w:eastAsia="Times New Roman" w:hAnsi="Verdana" w:cs="ArialMT"/>
          <w:sz w:val="20"/>
          <w:szCs w:val="20"/>
        </w:rPr>
        <w:t>).</w:t>
      </w:r>
    </w:p>
    <w:p w:rsidR="00EC5A3D" w:rsidRPr="00F122E3" w:rsidRDefault="00EC5A3D" w:rsidP="00EC5A3D">
      <w:pPr>
        <w:tabs>
          <w:tab w:val="num" w:pos="180"/>
        </w:tabs>
        <w:autoSpaceDE w:val="0"/>
        <w:autoSpaceDN w:val="0"/>
        <w:adjustRightInd w:val="0"/>
        <w:spacing w:line="360" w:lineRule="auto"/>
        <w:rPr>
          <w:rFonts w:ascii="Verdana" w:eastAsia="Times New Roman" w:hAnsi="Verdana" w:cs="ArialMT"/>
          <w:sz w:val="20"/>
          <w:szCs w:val="20"/>
        </w:rPr>
      </w:pPr>
    </w:p>
    <w:p w:rsidR="00EC5A3D" w:rsidRPr="00473E27" w:rsidRDefault="00EC5A3D" w:rsidP="00EC5A3D">
      <w:pPr>
        <w:tabs>
          <w:tab w:val="num" w:pos="180"/>
        </w:tabs>
        <w:autoSpaceDE w:val="0"/>
        <w:autoSpaceDN w:val="0"/>
        <w:adjustRightInd w:val="0"/>
        <w:spacing w:line="360" w:lineRule="auto"/>
        <w:rPr>
          <w:rFonts w:ascii="Verdana" w:eastAsia="Times New Roman" w:hAnsi="Verdana" w:cs="ArialMT"/>
          <w:sz w:val="20"/>
          <w:szCs w:val="20"/>
        </w:rPr>
      </w:pPr>
    </w:p>
    <w:p w:rsidR="00EC5A3D" w:rsidRDefault="00EC5A3D" w:rsidP="00EC5A3D">
      <w:pPr>
        <w:tabs>
          <w:tab w:val="num" w:pos="180"/>
        </w:tabs>
        <w:autoSpaceDE w:val="0"/>
        <w:autoSpaceDN w:val="0"/>
        <w:adjustRightInd w:val="0"/>
        <w:rPr>
          <w:rFonts w:ascii="Verdana" w:eastAsia="Times New Roman" w:hAnsi="Verdana" w:cs="Arial"/>
          <w:bCs/>
          <w:i/>
          <w:sz w:val="20"/>
          <w:szCs w:val="20"/>
        </w:rPr>
      </w:pPr>
      <w:r w:rsidRPr="008B023F">
        <w:rPr>
          <w:rFonts w:ascii="Verdana" w:eastAsia="Times New Roman" w:hAnsi="Verdana" w:cs="Arial"/>
          <w:bCs/>
          <w:i/>
          <w:sz w:val="20"/>
          <w:szCs w:val="20"/>
        </w:rPr>
        <w:t xml:space="preserve">Figure </w:t>
      </w:r>
      <w:r>
        <w:rPr>
          <w:rFonts w:ascii="Verdana" w:eastAsia="Times New Roman" w:hAnsi="Verdana" w:cs="Arial"/>
          <w:bCs/>
          <w:i/>
          <w:sz w:val="20"/>
          <w:szCs w:val="20"/>
        </w:rPr>
        <w:t>2</w:t>
      </w:r>
      <w:r w:rsidRPr="008B023F">
        <w:rPr>
          <w:rFonts w:ascii="Verdana" w:eastAsia="Times New Roman" w:hAnsi="Verdana" w:cs="Arial"/>
          <w:bCs/>
          <w:i/>
          <w:sz w:val="20"/>
          <w:szCs w:val="20"/>
        </w:rPr>
        <w:t xml:space="preserve"> — </w:t>
      </w:r>
      <w:proofErr w:type="gramStart"/>
      <w:r w:rsidRPr="008B023F">
        <w:rPr>
          <w:rFonts w:ascii="Verdana" w:eastAsia="Times New Roman" w:hAnsi="Verdana" w:cs="Arial"/>
          <w:bCs/>
          <w:i/>
          <w:sz w:val="20"/>
          <w:szCs w:val="20"/>
        </w:rPr>
        <w:t>Inserting</w:t>
      </w:r>
      <w:proofErr w:type="gramEnd"/>
      <w:r w:rsidRPr="008B023F">
        <w:rPr>
          <w:rFonts w:ascii="Verdana" w:eastAsia="Times New Roman" w:hAnsi="Verdana" w:cs="Arial"/>
          <w:bCs/>
          <w:i/>
          <w:sz w:val="20"/>
          <w:szCs w:val="20"/>
        </w:rPr>
        <w:t xml:space="preserve"> a T with a septum </w:t>
      </w:r>
      <w:r>
        <w:rPr>
          <w:rFonts w:ascii="Verdana" w:eastAsia="Times New Roman" w:hAnsi="Verdana" w:cs="Arial"/>
          <w:bCs/>
          <w:i/>
          <w:sz w:val="20"/>
          <w:szCs w:val="20"/>
        </w:rPr>
        <w:t>in</w:t>
      </w:r>
      <w:r w:rsidRPr="008B023F">
        <w:rPr>
          <w:rFonts w:ascii="Verdana" w:eastAsia="Times New Roman" w:hAnsi="Verdana" w:cs="Arial"/>
          <w:bCs/>
          <w:i/>
          <w:sz w:val="20"/>
          <w:szCs w:val="20"/>
        </w:rPr>
        <w:t xml:space="preserve"> th</w:t>
      </w:r>
      <w:r>
        <w:rPr>
          <w:rFonts w:ascii="Verdana" w:eastAsia="Times New Roman" w:hAnsi="Verdana" w:cs="Arial"/>
          <w:bCs/>
          <w:i/>
          <w:sz w:val="20"/>
          <w:szCs w:val="20"/>
        </w:rPr>
        <w:t>e carrier gas line of a Sunset L</w:t>
      </w:r>
      <w:r w:rsidRPr="008B023F">
        <w:rPr>
          <w:rFonts w:ascii="Verdana" w:eastAsia="Times New Roman" w:hAnsi="Verdana" w:cs="Arial"/>
          <w:bCs/>
          <w:i/>
          <w:sz w:val="20"/>
          <w:szCs w:val="20"/>
        </w:rPr>
        <w:t>ab</w:t>
      </w:r>
      <w:r>
        <w:rPr>
          <w:rFonts w:ascii="Verdana" w:eastAsia="Times New Roman" w:hAnsi="Verdana" w:cs="Arial"/>
          <w:bCs/>
          <w:i/>
          <w:sz w:val="20"/>
          <w:szCs w:val="20"/>
        </w:rPr>
        <w:t>oratory OCEC</w:t>
      </w:r>
      <w:r w:rsidRPr="008B023F">
        <w:rPr>
          <w:rFonts w:ascii="Verdana" w:eastAsia="Times New Roman" w:hAnsi="Verdana" w:cs="Arial"/>
          <w:bCs/>
          <w:i/>
          <w:sz w:val="20"/>
          <w:szCs w:val="20"/>
        </w:rPr>
        <w:t xml:space="preserve"> </w:t>
      </w:r>
      <w:r>
        <w:rPr>
          <w:rFonts w:ascii="Verdana" w:eastAsia="Times New Roman" w:hAnsi="Verdana" w:cs="Arial"/>
          <w:bCs/>
          <w:i/>
          <w:sz w:val="20"/>
          <w:szCs w:val="20"/>
        </w:rPr>
        <w:t>Lab instrument</w:t>
      </w:r>
      <w:r w:rsidRPr="008B023F">
        <w:rPr>
          <w:rFonts w:ascii="Verdana" w:eastAsia="Times New Roman" w:hAnsi="Verdana" w:cs="Arial"/>
          <w:bCs/>
          <w:i/>
          <w:sz w:val="20"/>
          <w:szCs w:val="20"/>
        </w:rPr>
        <w:t>.</w:t>
      </w:r>
    </w:p>
    <w:p w:rsidR="00EC5A3D" w:rsidRDefault="00EC5A3D" w:rsidP="00EC5A3D">
      <w:pPr>
        <w:tabs>
          <w:tab w:val="num" w:pos="180"/>
        </w:tabs>
        <w:autoSpaceDE w:val="0"/>
        <w:autoSpaceDN w:val="0"/>
        <w:adjustRightInd w:val="0"/>
        <w:rPr>
          <w:rFonts w:ascii="Verdana" w:eastAsia="Times New Roman" w:hAnsi="Verdana" w:cs="Arial"/>
          <w:bCs/>
          <w:i/>
          <w:sz w:val="20"/>
          <w:szCs w:val="20"/>
        </w:rPr>
      </w:pPr>
    </w:p>
    <w:p w:rsidR="00EC5A3D" w:rsidRDefault="00EC5A3D" w:rsidP="00EC5A3D">
      <w:pPr>
        <w:widowControl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eastAsia="Times New Roman" w:hAnsi="Verdana" w:cs="ArialMT"/>
          <w:sz w:val="20"/>
          <w:szCs w:val="20"/>
        </w:rPr>
      </w:pPr>
      <w:r w:rsidRPr="00F122E3">
        <w:rPr>
          <w:rFonts w:ascii="Verdana" w:eastAsia="Times New Roman" w:hAnsi="Verdana" w:cs="ArialMT"/>
          <w:sz w:val="20"/>
          <w:szCs w:val="20"/>
        </w:rPr>
        <w:t>Run the analysis protocol with a punch of blank filter 2 to 3 times, until no more C is detected by the</w:t>
      </w:r>
      <w:r>
        <w:rPr>
          <w:rFonts w:ascii="Verdana" w:eastAsia="Times New Roman" w:hAnsi="Verdana" w:cs="ArialMT"/>
          <w:sz w:val="20"/>
          <w:szCs w:val="20"/>
        </w:rPr>
        <w:t xml:space="preserve"> </w:t>
      </w:r>
      <w:r w:rsidRPr="00F122E3">
        <w:rPr>
          <w:rFonts w:ascii="Verdana" w:eastAsia="Times New Roman" w:hAnsi="Verdana" w:cs="ArialMT"/>
          <w:sz w:val="20"/>
          <w:szCs w:val="20"/>
        </w:rPr>
        <w:t>instrument</w:t>
      </w:r>
      <w:r>
        <w:rPr>
          <w:rFonts w:ascii="Verdana" w:eastAsia="Times New Roman" w:hAnsi="Verdana" w:cs="ArialMT"/>
          <w:sz w:val="20"/>
          <w:szCs w:val="20"/>
        </w:rPr>
        <w:t xml:space="preserve"> (see SOP 4.3</w:t>
      </w:r>
      <w:r w:rsidRPr="00F122E3">
        <w:rPr>
          <w:rFonts w:ascii="Verdana" w:eastAsia="Times New Roman" w:hAnsi="Verdana" w:cs="ArialMT"/>
          <w:sz w:val="20"/>
          <w:szCs w:val="20"/>
        </w:rPr>
        <w:t>.</w:t>
      </w:r>
      <w:r>
        <w:rPr>
          <w:rFonts w:ascii="Verdana" w:eastAsia="Times New Roman" w:hAnsi="Verdana" w:cs="ArialMT"/>
          <w:sz w:val="20"/>
          <w:szCs w:val="20"/>
        </w:rPr>
        <w:t>)</w:t>
      </w:r>
    </w:p>
    <w:p w:rsidR="00EC5A3D" w:rsidRDefault="00EC5A3D" w:rsidP="00EC5A3D">
      <w:pPr>
        <w:widowControl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eastAsia="Times New Roman" w:hAnsi="Verdana" w:cs="ArialMT"/>
          <w:sz w:val="20"/>
          <w:szCs w:val="20"/>
        </w:rPr>
      </w:pPr>
      <w:r w:rsidRPr="00F122E3">
        <w:rPr>
          <w:rFonts w:ascii="Verdana" w:eastAsia="Times New Roman" w:hAnsi="Verdana" w:cs="ArialMT"/>
          <w:sz w:val="20"/>
          <w:szCs w:val="20"/>
        </w:rPr>
        <w:t xml:space="preserve">Start a </w:t>
      </w:r>
      <w:r>
        <w:rPr>
          <w:rFonts w:ascii="Verdana" w:eastAsia="Times New Roman" w:hAnsi="Verdana" w:cs="ArialMT"/>
          <w:sz w:val="20"/>
          <w:szCs w:val="20"/>
        </w:rPr>
        <w:t xml:space="preserve">new </w:t>
      </w:r>
      <w:r w:rsidRPr="00F122E3">
        <w:rPr>
          <w:rFonts w:ascii="Verdana" w:eastAsia="Times New Roman" w:hAnsi="Verdana" w:cs="ArialMT"/>
          <w:sz w:val="20"/>
          <w:szCs w:val="20"/>
        </w:rPr>
        <w:t>thermal analytical run.</w:t>
      </w:r>
    </w:p>
    <w:p w:rsidR="00EC5A3D" w:rsidRDefault="00EC5A3D" w:rsidP="00EC5A3D">
      <w:pPr>
        <w:widowControl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eastAsia="Times New Roman" w:hAnsi="Verdana" w:cs="ArialMT"/>
          <w:sz w:val="20"/>
          <w:szCs w:val="20"/>
        </w:rPr>
      </w:pPr>
      <w:r w:rsidRPr="00F122E3">
        <w:rPr>
          <w:rFonts w:ascii="Verdana" w:eastAsia="Times New Roman" w:hAnsi="Verdana" w:cs="ArialMT"/>
          <w:sz w:val="20"/>
          <w:szCs w:val="20"/>
        </w:rPr>
        <w:t xml:space="preserve">Take a </w:t>
      </w:r>
      <w:r w:rsidR="00076F0F">
        <w:rPr>
          <w:rFonts w:ascii="Verdana" w:eastAsia="Times New Roman" w:hAnsi="Verdana" w:cs="ArialMT"/>
          <w:sz w:val="20"/>
          <w:szCs w:val="20"/>
        </w:rPr>
        <w:t>precise</w:t>
      </w:r>
      <w:r w:rsidRPr="00F122E3">
        <w:rPr>
          <w:rFonts w:ascii="Verdana" w:eastAsia="Times New Roman" w:hAnsi="Verdana" w:cs="ArialMT"/>
          <w:sz w:val="20"/>
          <w:szCs w:val="20"/>
        </w:rPr>
        <w:t xml:space="preserve"> volume of standard gas from the cylinder through the septum</w:t>
      </w:r>
      <w:r>
        <w:rPr>
          <w:rFonts w:ascii="Verdana" w:eastAsia="Times New Roman" w:hAnsi="Verdana" w:cs="ArialMT"/>
          <w:sz w:val="20"/>
          <w:szCs w:val="20"/>
        </w:rPr>
        <w:t xml:space="preserve"> (Fig. 3, step A)</w:t>
      </w:r>
      <w:r w:rsidRPr="00F122E3">
        <w:rPr>
          <w:rFonts w:ascii="Verdana" w:eastAsia="Times New Roman" w:hAnsi="Verdana" w:cs="ArialMT"/>
          <w:sz w:val="20"/>
          <w:szCs w:val="20"/>
        </w:rPr>
        <w:t>. The volume of gas in</w:t>
      </w:r>
      <w:r>
        <w:rPr>
          <w:rFonts w:ascii="Verdana" w:eastAsia="Times New Roman" w:hAnsi="Verdana" w:cs="ArialMT"/>
          <w:sz w:val="20"/>
          <w:szCs w:val="20"/>
        </w:rPr>
        <w:t xml:space="preserve"> </w:t>
      </w:r>
      <w:r w:rsidRPr="00F122E3">
        <w:rPr>
          <w:rFonts w:ascii="Verdana" w:eastAsia="Times New Roman" w:hAnsi="Verdana" w:cs="ArialMT"/>
          <w:sz w:val="20"/>
          <w:szCs w:val="20"/>
        </w:rPr>
        <w:t>the syringe should be equilibrated to room temperature and pressure. Log the volume injected, and the room</w:t>
      </w:r>
      <w:r>
        <w:rPr>
          <w:rFonts w:ascii="Verdana" w:eastAsia="Times New Roman" w:hAnsi="Verdana" w:cs="ArialMT"/>
          <w:sz w:val="20"/>
          <w:szCs w:val="20"/>
        </w:rPr>
        <w:t xml:space="preserve"> pressure and temperature.</w:t>
      </w:r>
    </w:p>
    <w:p w:rsidR="00EC5A3D" w:rsidRDefault="00EC5A3D" w:rsidP="00EC5A3D">
      <w:pPr>
        <w:widowControl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eastAsia="Times New Roman" w:hAnsi="Verdana" w:cs="ArialMT"/>
          <w:sz w:val="20"/>
          <w:szCs w:val="20"/>
        </w:rPr>
      </w:pPr>
      <w:r w:rsidRPr="00F122E3">
        <w:rPr>
          <w:rFonts w:ascii="Verdana" w:eastAsia="Times New Roman" w:hAnsi="Verdana" w:cs="ArialMT"/>
          <w:sz w:val="20"/>
          <w:szCs w:val="20"/>
        </w:rPr>
        <w:t xml:space="preserve">Inject the whole </w:t>
      </w:r>
      <w:r>
        <w:rPr>
          <w:rFonts w:ascii="Verdana" w:eastAsia="Times New Roman" w:hAnsi="Verdana" w:cs="ArialMT"/>
          <w:sz w:val="20"/>
          <w:szCs w:val="20"/>
        </w:rPr>
        <w:t xml:space="preserve">syringe </w:t>
      </w:r>
      <w:r w:rsidRPr="00F122E3">
        <w:rPr>
          <w:rFonts w:ascii="Verdana" w:eastAsia="Times New Roman" w:hAnsi="Verdana" w:cs="ArialMT"/>
          <w:sz w:val="20"/>
          <w:szCs w:val="20"/>
        </w:rPr>
        <w:t>volum</w:t>
      </w:r>
      <w:r>
        <w:rPr>
          <w:rFonts w:ascii="Verdana" w:eastAsia="Times New Roman" w:hAnsi="Verdana" w:cs="ArialMT"/>
          <w:sz w:val="20"/>
          <w:szCs w:val="20"/>
        </w:rPr>
        <w:t>e (Fig. 3, step B) during the analytical step 1 (</w:t>
      </w:r>
      <w:r w:rsidRPr="00F122E3">
        <w:rPr>
          <w:rFonts w:ascii="Verdana" w:eastAsia="Times New Roman" w:hAnsi="Verdana" w:cs="ArialMT"/>
          <w:sz w:val="20"/>
          <w:szCs w:val="20"/>
        </w:rPr>
        <w:t>e.g. He mode, temp</w:t>
      </w:r>
      <w:r>
        <w:rPr>
          <w:rFonts w:ascii="Verdana" w:eastAsia="Times New Roman" w:hAnsi="Verdana" w:cs="ArialMT"/>
          <w:sz w:val="20"/>
          <w:szCs w:val="20"/>
        </w:rPr>
        <w:t>erature plateau</w:t>
      </w:r>
      <w:r w:rsidRPr="00F122E3">
        <w:rPr>
          <w:rFonts w:ascii="Verdana" w:eastAsia="Times New Roman" w:hAnsi="Verdana" w:cs="ArialMT"/>
          <w:sz w:val="20"/>
          <w:szCs w:val="20"/>
        </w:rPr>
        <w:t xml:space="preserve"> 200 °C in EUSAAR_2).</w:t>
      </w:r>
    </w:p>
    <w:p w:rsidR="00EC5A3D" w:rsidRPr="00F122E3" w:rsidRDefault="00EC5A3D" w:rsidP="00EC5A3D">
      <w:pPr>
        <w:widowControl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eastAsia="Times New Roman" w:hAnsi="Verdana" w:cs="ArialMT"/>
          <w:sz w:val="20"/>
          <w:szCs w:val="20"/>
        </w:rPr>
      </w:pPr>
      <w:r w:rsidRPr="00F122E3">
        <w:rPr>
          <w:rFonts w:ascii="Verdana" w:eastAsia="Times New Roman" w:hAnsi="Verdana" w:cs="ArialMT"/>
          <w:sz w:val="20"/>
          <w:szCs w:val="20"/>
        </w:rPr>
        <w:t xml:space="preserve">Repeat steps 4 and 5 for each analytical step in the He and the </w:t>
      </w:r>
      <w:r>
        <w:rPr>
          <w:rFonts w:ascii="Verdana" w:eastAsia="Times New Roman" w:hAnsi="Verdana" w:cs="ArialMT"/>
          <w:sz w:val="20"/>
          <w:szCs w:val="20"/>
        </w:rPr>
        <w:t>He/</w:t>
      </w:r>
      <w:r w:rsidRPr="00F122E3">
        <w:rPr>
          <w:rFonts w:ascii="Verdana" w:eastAsia="Times New Roman" w:hAnsi="Verdana" w:cs="ArialMT"/>
          <w:sz w:val="20"/>
          <w:szCs w:val="20"/>
        </w:rPr>
        <w:t>O</w:t>
      </w:r>
      <w:r w:rsidRPr="00305558">
        <w:rPr>
          <w:rFonts w:ascii="Verdana" w:eastAsia="Times New Roman" w:hAnsi="Verdana" w:cs="ArialMT"/>
          <w:sz w:val="20"/>
          <w:szCs w:val="20"/>
          <w:vertAlign w:val="subscript"/>
        </w:rPr>
        <w:t>2</w:t>
      </w:r>
      <w:r w:rsidRPr="00F122E3">
        <w:rPr>
          <w:rFonts w:ascii="Verdana" w:eastAsia="Times New Roman" w:hAnsi="Verdana" w:cs="ArialMT"/>
          <w:sz w:val="20"/>
          <w:szCs w:val="20"/>
        </w:rPr>
        <w:t xml:space="preserve"> mode</w:t>
      </w:r>
      <w:r>
        <w:rPr>
          <w:rFonts w:ascii="Verdana" w:eastAsia="Times New Roman" w:hAnsi="Verdana" w:cs="ArialMT"/>
          <w:sz w:val="20"/>
          <w:szCs w:val="20"/>
        </w:rPr>
        <w:t>s</w:t>
      </w:r>
      <w:r w:rsidRPr="00F122E3">
        <w:rPr>
          <w:rFonts w:ascii="Verdana" w:eastAsia="Times New Roman" w:hAnsi="Verdana" w:cs="ArialMT"/>
          <w:sz w:val="20"/>
          <w:szCs w:val="20"/>
        </w:rPr>
        <w:t>.</w:t>
      </w:r>
    </w:p>
    <w:p w:rsidR="00EC5A3D" w:rsidRDefault="00EC5A3D" w:rsidP="00EC5A3D">
      <w:pPr>
        <w:widowControl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eastAsia="Times New Roman" w:hAnsi="Verdana" w:cs="ArialMT"/>
          <w:sz w:val="20"/>
          <w:szCs w:val="20"/>
        </w:rPr>
      </w:pPr>
      <w:r w:rsidRPr="00F122E3">
        <w:rPr>
          <w:rFonts w:ascii="Verdana" w:eastAsia="Times New Roman" w:hAnsi="Verdana" w:cs="ArialMT"/>
          <w:sz w:val="20"/>
          <w:szCs w:val="20"/>
        </w:rPr>
        <w:t>Steps 3 to 6 can be repeated e.g. injecting different volumes of standard gas</w:t>
      </w:r>
    </w:p>
    <w:p w:rsidR="00EC5A3D" w:rsidRDefault="00645297" w:rsidP="00EC5A3D">
      <w:pPr>
        <w:tabs>
          <w:tab w:val="num" w:pos="180"/>
        </w:tabs>
        <w:autoSpaceDE w:val="0"/>
        <w:autoSpaceDN w:val="0"/>
        <w:adjustRightInd w:val="0"/>
        <w:spacing w:line="360" w:lineRule="auto"/>
        <w:jc w:val="center"/>
        <w:rPr>
          <w:rFonts w:ascii="Verdana" w:eastAsia="Times New Roman" w:hAnsi="Verdana" w:cs="Arial"/>
          <w:b/>
          <w:bCs/>
          <w:sz w:val="20"/>
          <w:szCs w:val="20"/>
        </w:rPr>
      </w:pPr>
      <w:r>
        <w:rPr>
          <w:rFonts w:ascii="Verdana" w:eastAsia="Times New Roman" w:hAnsi="Verdana" w:cs="Arial"/>
          <w:b/>
          <w:bCs/>
          <w:noProof/>
          <w:sz w:val="20"/>
          <w:szCs w:val="20"/>
        </w:rPr>
        <w:pict>
          <v:group id="_x0000_s1151" style="position:absolute;left:0;text-align:left;margin-left:1in;margin-top:24.95pt;width:243pt;height:27pt;z-index:251668480" coordorigin="3237,6660" coordsize="4860,5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52" type="#_x0000_t202" style="position:absolute;left:7557;top:6660;width:540;height:540">
              <v:textbox>
                <w:txbxContent>
                  <w:p w:rsidR="00EC5A3D" w:rsidRDefault="00EC5A3D" w:rsidP="00EC5A3D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1153" type="#_x0000_t202" style="position:absolute;left:3237;top:6660;width:540;height:540">
              <v:textbox>
                <w:txbxContent>
                  <w:p w:rsidR="00EC5A3D" w:rsidRDefault="00EC5A3D" w:rsidP="00EC5A3D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</v:group>
        </w:pict>
      </w:r>
      <w:r w:rsidR="000D298C">
        <w:rPr>
          <w:noProof/>
        </w:rPr>
        <w:drawing>
          <wp:inline distT="0" distB="0" distL="0" distR="0">
            <wp:extent cx="3990975" cy="21431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E16" w:rsidRDefault="00842E16" w:rsidP="003A533F">
      <w:pPr>
        <w:spacing w:before="4" w:after="0" w:line="240" w:lineRule="exact"/>
        <w:rPr>
          <w:sz w:val="24"/>
          <w:szCs w:val="24"/>
        </w:rPr>
      </w:pPr>
    </w:p>
    <w:p w:rsidR="00842E16" w:rsidRDefault="00842E16" w:rsidP="003A533F">
      <w:pPr>
        <w:tabs>
          <w:tab w:val="left" w:pos="4420"/>
        </w:tabs>
        <w:spacing w:after="0" w:line="240" w:lineRule="auto"/>
        <w:ind w:left="118"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1 standard</w:t>
      </w:r>
      <w:r>
        <w:rPr>
          <w:rFonts w:ascii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g</w:t>
      </w:r>
      <w:r>
        <w:rPr>
          <w:rFonts w:ascii="Verdana" w:hAnsi="Verdana" w:cs="Verdana"/>
          <w:spacing w:val="1"/>
          <w:sz w:val="16"/>
          <w:szCs w:val="16"/>
        </w:rPr>
        <w:t>a</w:t>
      </w:r>
      <w:r>
        <w:rPr>
          <w:rFonts w:ascii="Verdana" w:hAnsi="Verdana" w:cs="Verdana"/>
          <w:sz w:val="16"/>
          <w:szCs w:val="16"/>
        </w:rPr>
        <w:t>s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cylinder</w:t>
      </w:r>
      <w:r>
        <w:rPr>
          <w:rFonts w:ascii="Verdana" w:hAnsi="Verdana" w:cs="Verdana"/>
          <w:sz w:val="16"/>
          <w:szCs w:val="16"/>
        </w:rPr>
        <w:tab/>
        <w:t>5 T</w:t>
      </w:r>
      <w:r>
        <w:rPr>
          <w:rFonts w:ascii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with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se</w:t>
      </w:r>
      <w:r>
        <w:rPr>
          <w:rFonts w:ascii="Verdana" w:hAnsi="Verdana" w:cs="Verdana"/>
          <w:spacing w:val="1"/>
          <w:sz w:val="16"/>
          <w:szCs w:val="16"/>
        </w:rPr>
        <w:t>p</w:t>
      </w:r>
      <w:r>
        <w:rPr>
          <w:rFonts w:ascii="Verdana" w:hAnsi="Verdana" w:cs="Verdana"/>
          <w:spacing w:val="-1"/>
          <w:sz w:val="16"/>
          <w:szCs w:val="16"/>
        </w:rPr>
        <w:t>t</w:t>
      </w:r>
      <w:r>
        <w:rPr>
          <w:rFonts w:ascii="Verdana" w:hAnsi="Verdana" w:cs="Verdana"/>
          <w:spacing w:val="1"/>
          <w:sz w:val="16"/>
          <w:szCs w:val="16"/>
        </w:rPr>
        <w:t>u</w:t>
      </w:r>
      <w:r>
        <w:rPr>
          <w:rFonts w:ascii="Verdana" w:hAnsi="Verdana" w:cs="Verdana"/>
          <w:sz w:val="16"/>
          <w:szCs w:val="16"/>
        </w:rPr>
        <w:t>m</w:t>
      </w:r>
    </w:p>
    <w:p w:rsidR="00842E16" w:rsidRDefault="00842E16" w:rsidP="003A533F">
      <w:pPr>
        <w:tabs>
          <w:tab w:val="left" w:pos="4420"/>
        </w:tabs>
        <w:spacing w:before="97" w:after="0" w:line="240" w:lineRule="auto"/>
        <w:ind w:left="118"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2</w:t>
      </w:r>
      <w:r>
        <w:rPr>
          <w:rFonts w:ascii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pressu</w:t>
      </w:r>
      <w:r>
        <w:rPr>
          <w:rFonts w:ascii="Verdana" w:hAnsi="Verdana" w:cs="Verdana"/>
          <w:spacing w:val="2"/>
          <w:sz w:val="16"/>
          <w:szCs w:val="16"/>
        </w:rPr>
        <w:t>r</w:t>
      </w:r>
      <w:r>
        <w:rPr>
          <w:rFonts w:ascii="Verdana" w:hAnsi="Verdana" w:cs="Verdana"/>
          <w:sz w:val="16"/>
          <w:szCs w:val="16"/>
        </w:rPr>
        <w:t>e</w:t>
      </w:r>
      <w:r>
        <w:rPr>
          <w:rFonts w:ascii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re</w:t>
      </w:r>
      <w:r>
        <w:rPr>
          <w:rFonts w:ascii="Verdana" w:hAnsi="Verdana" w:cs="Verdana"/>
          <w:spacing w:val="1"/>
          <w:sz w:val="16"/>
          <w:szCs w:val="16"/>
        </w:rPr>
        <w:t>d</w:t>
      </w:r>
      <w:r>
        <w:rPr>
          <w:rFonts w:ascii="Verdana" w:hAnsi="Verdana" w:cs="Verdana"/>
          <w:sz w:val="16"/>
          <w:szCs w:val="16"/>
        </w:rPr>
        <w:t>ucer</w:t>
      </w:r>
      <w:r>
        <w:rPr>
          <w:rFonts w:ascii="Verdana" w:hAnsi="Verdana" w:cs="Verdana"/>
          <w:sz w:val="16"/>
          <w:szCs w:val="16"/>
        </w:rPr>
        <w:tab/>
        <w:t>6</w:t>
      </w:r>
      <w:r>
        <w:rPr>
          <w:rFonts w:ascii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carbon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the</w:t>
      </w:r>
      <w:r>
        <w:rPr>
          <w:rFonts w:ascii="Verdana" w:hAnsi="Verdana" w:cs="Verdana"/>
          <w:spacing w:val="2"/>
          <w:sz w:val="16"/>
          <w:szCs w:val="16"/>
        </w:rPr>
        <w:t>r</w:t>
      </w:r>
      <w:r>
        <w:rPr>
          <w:rFonts w:ascii="Verdana" w:hAnsi="Verdana" w:cs="Verdana"/>
          <w:sz w:val="16"/>
          <w:szCs w:val="16"/>
        </w:rPr>
        <w:t>mal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proofErr w:type="spellStart"/>
      <w:r>
        <w:rPr>
          <w:rFonts w:ascii="Verdana" w:hAnsi="Verdana" w:cs="Verdana"/>
          <w:spacing w:val="1"/>
          <w:sz w:val="16"/>
          <w:szCs w:val="16"/>
        </w:rPr>
        <w:t>a</w:t>
      </w:r>
      <w:r>
        <w:rPr>
          <w:rFonts w:ascii="Verdana" w:hAnsi="Verdana" w:cs="Verdana"/>
          <w:sz w:val="16"/>
          <w:szCs w:val="16"/>
        </w:rPr>
        <w:t>na</w:t>
      </w:r>
      <w:r>
        <w:rPr>
          <w:rFonts w:ascii="Verdana" w:hAnsi="Verdana" w:cs="Verdana"/>
          <w:spacing w:val="-1"/>
          <w:sz w:val="16"/>
          <w:szCs w:val="16"/>
        </w:rPr>
        <w:t>l</w:t>
      </w:r>
      <w:r>
        <w:rPr>
          <w:rFonts w:ascii="Verdana" w:hAnsi="Verdana" w:cs="Verdana"/>
          <w:spacing w:val="2"/>
          <w:sz w:val="16"/>
          <w:szCs w:val="16"/>
        </w:rPr>
        <w:t>y</w:t>
      </w:r>
      <w:r>
        <w:rPr>
          <w:rFonts w:ascii="Verdana" w:hAnsi="Verdana" w:cs="Verdana"/>
          <w:sz w:val="16"/>
          <w:szCs w:val="16"/>
        </w:rPr>
        <w:t>ser</w:t>
      </w:r>
      <w:proofErr w:type="spellEnd"/>
    </w:p>
    <w:p w:rsidR="00842E16" w:rsidRDefault="00842E16" w:rsidP="003A533F">
      <w:pPr>
        <w:tabs>
          <w:tab w:val="left" w:pos="4420"/>
        </w:tabs>
        <w:spacing w:before="97" w:after="0" w:line="240" w:lineRule="auto"/>
        <w:ind w:left="118"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3 gas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syrin</w:t>
      </w:r>
      <w:r>
        <w:rPr>
          <w:rFonts w:ascii="Verdana" w:hAnsi="Verdana" w:cs="Verdana"/>
          <w:spacing w:val="1"/>
          <w:sz w:val="16"/>
          <w:szCs w:val="16"/>
        </w:rPr>
        <w:t>g</w:t>
      </w:r>
      <w:r>
        <w:rPr>
          <w:rFonts w:ascii="Verdana" w:hAnsi="Verdana" w:cs="Verdana"/>
          <w:sz w:val="16"/>
          <w:szCs w:val="16"/>
        </w:rPr>
        <w:t>e</w:t>
      </w:r>
      <w:r>
        <w:rPr>
          <w:rFonts w:ascii="Verdana" w:hAnsi="Verdana" w:cs="Verdana"/>
          <w:sz w:val="16"/>
          <w:szCs w:val="16"/>
        </w:rPr>
        <w:tab/>
        <w:t>7 carrier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gas</w:t>
      </w:r>
    </w:p>
    <w:p w:rsidR="00842E16" w:rsidRDefault="00842E16" w:rsidP="003A533F">
      <w:pPr>
        <w:spacing w:before="98" w:after="0" w:line="188" w:lineRule="exact"/>
        <w:ind w:left="118"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position w:val="-1"/>
          <w:sz w:val="16"/>
          <w:szCs w:val="16"/>
        </w:rPr>
        <w:t>4</w:t>
      </w:r>
      <w:r>
        <w:rPr>
          <w:rFonts w:ascii="Verdana" w:hAnsi="Verdana" w:cs="Verdana"/>
          <w:spacing w:val="-1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position w:val="-1"/>
          <w:sz w:val="16"/>
          <w:szCs w:val="16"/>
        </w:rPr>
        <w:t>sep</w:t>
      </w:r>
      <w:r>
        <w:rPr>
          <w:rFonts w:ascii="Verdana" w:hAnsi="Verdana" w:cs="Verdana"/>
          <w:spacing w:val="1"/>
          <w:position w:val="-1"/>
          <w:sz w:val="16"/>
          <w:szCs w:val="16"/>
        </w:rPr>
        <w:t>t</w:t>
      </w:r>
      <w:r>
        <w:rPr>
          <w:rFonts w:ascii="Verdana" w:hAnsi="Verdana" w:cs="Verdana"/>
          <w:position w:val="-1"/>
          <w:sz w:val="16"/>
          <w:szCs w:val="16"/>
        </w:rPr>
        <w:t>um</w:t>
      </w:r>
      <w:r>
        <w:rPr>
          <w:rFonts w:ascii="Verdana" w:hAnsi="Verdana" w:cs="Verdana"/>
          <w:spacing w:val="-6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position w:val="-1"/>
          <w:sz w:val="16"/>
          <w:szCs w:val="16"/>
        </w:rPr>
        <w:t>h</w:t>
      </w:r>
      <w:r>
        <w:rPr>
          <w:rFonts w:ascii="Verdana" w:hAnsi="Verdana" w:cs="Verdana"/>
          <w:spacing w:val="2"/>
          <w:position w:val="-1"/>
          <w:sz w:val="16"/>
          <w:szCs w:val="16"/>
        </w:rPr>
        <w:t>o</w:t>
      </w:r>
      <w:r>
        <w:rPr>
          <w:rFonts w:ascii="Verdana" w:hAnsi="Verdana" w:cs="Verdana"/>
          <w:position w:val="-1"/>
          <w:sz w:val="16"/>
          <w:szCs w:val="16"/>
        </w:rPr>
        <w:t>l</w:t>
      </w:r>
      <w:r>
        <w:rPr>
          <w:rFonts w:ascii="Verdana" w:hAnsi="Verdana" w:cs="Verdana"/>
          <w:spacing w:val="1"/>
          <w:position w:val="-1"/>
          <w:sz w:val="16"/>
          <w:szCs w:val="16"/>
        </w:rPr>
        <w:t>d</w:t>
      </w:r>
      <w:r>
        <w:rPr>
          <w:rFonts w:ascii="Verdana" w:hAnsi="Verdana" w:cs="Verdana"/>
          <w:position w:val="-1"/>
          <w:sz w:val="16"/>
          <w:szCs w:val="16"/>
        </w:rPr>
        <w:t>er</w:t>
      </w:r>
    </w:p>
    <w:p w:rsidR="00842E16" w:rsidRDefault="00842E16" w:rsidP="003A533F">
      <w:pPr>
        <w:spacing w:before="3" w:after="0" w:line="100" w:lineRule="exact"/>
        <w:rPr>
          <w:sz w:val="10"/>
          <w:szCs w:val="10"/>
        </w:rPr>
      </w:pPr>
    </w:p>
    <w:p w:rsidR="00842E16" w:rsidRDefault="00842E16" w:rsidP="003A533F">
      <w:pPr>
        <w:spacing w:after="0" w:line="240" w:lineRule="auto"/>
        <w:ind w:left="1445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>Figure 2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>—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>Schem</w:t>
      </w:r>
      <w:r>
        <w:rPr>
          <w:rFonts w:ascii="Verdana" w:hAnsi="Verdana" w:cs="Verdana"/>
          <w:i/>
          <w:spacing w:val="-2"/>
          <w:sz w:val="20"/>
          <w:szCs w:val="20"/>
        </w:rPr>
        <w:t>a</w:t>
      </w:r>
      <w:r>
        <w:rPr>
          <w:rFonts w:ascii="Verdana" w:hAnsi="Verdana" w:cs="Verdana"/>
          <w:i/>
          <w:sz w:val="20"/>
          <w:szCs w:val="20"/>
        </w:rPr>
        <w:t>tic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>of procedu</w:t>
      </w:r>
      <w:r>
        <w:rPr>
          <w:rFonts w:ascii="Verdana" w:hAnsi="Verdana" w:cs="Verdana"/>
          <w:i/>
          <w:spacing w:val="-2"/>
          <w:sz w:val="20"/>
          <w:szCs w:val="20"/>
        </w:rPr>
        <w:t>r</w:t>
      </w:r>
      <w:r>
        <w:rPr>
          <w:rFonts w:ascii="Verdana" w:hAnsi="Verdana" w:cs="Verdana"/>
          <w:i/>
          <w:sz w:val="20"/>
          <w:szCs w:val="20"/>
        </w:rPr>
        <w:t>e 3.3.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 xml:space="preserve">Points 4 </w:t>
      </w:r>
      <w:r>
        <w:rPr>
          <w:rFonts w:ascii="Verdana" w:hAnsi="Verdana" w:cs="Verdana"/>
          <w:i/>
          <w:spacing w:val="-2"/>
          <w:sz w:val="20"/>
          <w:szCs w:val="20"/>
        </w:rPr>
        <w:t>a</w:t>
      </w:r>
      <w:r>
        <w:rPr>
          <w:rFonts w:ascii="Verdana" w:hAnsi="Verdana" w:cs="Verdana"/>
          <w:i/>
          <w:sz w:val="20"/>
          <w:szCs w:val="20"/>
        </w:rPr>
        <w:t>nd 5</w:t>
      </w:r>
    </w:p>
    <w:p w:rsidR="00842E16" w:rsidRDefault="00842E16" w:rsidP="003A533F">
      <w:pPr>
        <w:spacing w:after="0"/>
        <w:sectPr w:rsidR="00842E16">
          <w:pgSz w:w="11920" w:h="16840"/>
          <w:pgMar w:top="1500" w:right="1680" w:bottom="900" w:left="1680" w:header="0" w:footer="717" w:gutter="0"/>
          <w:cols w:space="720"/>
        </w:sectPr>
      </w:pPr>
    </w:p>
    <w:p w:rsidR="00842E16" w:rsidRDefault="00842E16" w:rsidP="003A533F">
      <w:pPr>
        <w:spacing w:before="59" w:after="0" w:line="240" w:lineRule="auto"/>
        <w:ind w:left="2123" w:right="210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>SOP 4</w:t>
      </w:r>
      <w:r>
        <w:rPr>
          <w:rFonts w:ascii="Verdana" w:hAnsi="Verdana" w:cs="Verdana"/>
          <w:b/>
          <w:bCs/>
          <w:spacing w:val="-2"/>
          <w:sz w:val="20"/>
          <w:szCs w:val="20"/>
        </w:rPr>
        <w:t>.</w:t>
      </w:r>
      <w:r>
        <w:rPr>
          <w:rFonts w:ascii="Verdana" w:hAnsi="Verdana" w:cs="Verdana"/>
          <w:b/>
          <w:bCs/>
          <w:sz w:val="20"/>
          <w:szCs w:val="20"/>
        </w:rPr>
        <w:t xml:space="preserve"> Ana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sz w:val="20"/>
          <w:szCs w:val="20"/>
        </w:rPr>
        <w:t>ysis of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ambie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n</w:t>
      </w:r>
      <w:r>
        <w:rPr>
          <w:rFonts w:ascii="Verdana" w:hAnsi="Verdana" w:cs="Verdana"/>
          <w:b/>
          <w:bCs/>
          <w:sz w:val="20"/>
          <w:szCs w:val="20"/>
        </w:rPr>
        <w:t xml:space="preserve">t 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s</w:t>
      </w:r>
      <w:r>
        <w:rPr>
          <w:rFonts w:ascii="Verdana" w:hAnsi="Verdana" w:cs="Verdana"/>
          <w:b/>
          <w:bCs/>
          <w:spacing w:val="1"/>
          <w:sz w:val="20"/>
          <w:szCs w:val="20"/>
        </w:rPr>
        <w:t>a</w:t>
      </w:r>
      <w:r>
        <w:rPr>
          <w:rFonts w:ascii="Verdana" w:hAnsi="Verdana" w:cs="Verdana"/>
          <w:b/>
          <w:bCs/>
          <w:sz w:val="20"/>
          <w:szCs w:val="20"/>
        </w:rPr>
        <w:t>mples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8"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40" w:lineRule="auto"/>
        <w:ind w:left="118" w:right="177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sz w:val="20"/>
          <w:szCs w:val="20"/>
        </w:rPr>
        <w:t>The inst</w:t>
      </w:r>
      <w:r>
        <w:rPr>
          <w:rFonts w:ascii="Verdana" w:hAnsi="Verdana" w:cs="Verdana"/>
          <w:i/>
          <w:spacing w:val="-2"/>
          <w:sz w:val="20"/>
          <w:szCs w:val="20"/>
        </w:rPr>
        <w:t>r</w:t>
      </w:r>
      <w:r>
        <w:rPr>
          <w:rFonts w:ascii="Verdana" w:hAnsi="Verdana" w:cs="Verdana"/>
          <w:i/>
          <w:sz w:val="20"/>
          <w:szCs w:val="20"/>
        </w:rPr>
        <w:t>ument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>has to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b</w:t>
      </w:r>
      <w:r>
        <w:rPr>
          <w:rFonts w:ascii="Verdana" w:hAnsi="Verdana" w:cs="Verdana"/>
          <w:i/>
          <w:sz w:val="20"/>
          <w:szCs w:val="20"/>
        </w:rPr>
        <w:t>e switched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>on accord</w:t>
      </w:r>
      <w:r>
        <w:rPr>
          <w:rFonts w:ascii="Verdana" w:hAnsi="Verdana" w:cs="Verdana"/>
          <w:i/>
          <w:spacing w:val="-1"/>
          <w:sz w:val="20"/>
          <w:szCs w:val="20"/>
        </w:rPr>
        <w:t>in</w:t>
      </w:r>
      <w:r>
        <w:rPr>
          <w:rFonts w:ascii="Verdana" w:hAnsi="Verdana" w:cs="Verdana"/>
          <w:i/>
          <w:sz w:val="20"/>
          <w:szCs w:val="20"/>
        </w:rPr>
        <w:t>g to S</w:t>
      </w:r>
      <w:r>
        <w:rPr>
          <w:rFonts w:ascii="Verdana" w:hAnsi="Verdana" w:cs="Verdana"/>
          <w:i/>
          <w:spacing w:val="-2"/>
          <w:sz w:val="20"/>
          <w:szCs w:val="20"/>
        </w:rPr>
        <w:t>O</w:t>
      </w:r>
      <w:r>
        <w:rPr>
          <w:rFonts w:ascii="Verdana" w:hAnsi="Verdana" w:cs="Verdana"/>
          <w:i/>
          <w:sz w:val="20"/>
          <w:szCs w:val="20"/>
        </w:rPr>
        <w:t xml:space="preserve">P </w:t>
      </w:r>
      <w:r>
        <w:rPr>
          <w:rFonts w:ascii="Verdana" w:hAnsi="Verdana" w:cs="Verdana"/>
          <w:i/>
          <w:spacing w:val="-1"/>
          <w:sz w:val="20"/>
          <w:szCs w:val="20"/>
        </w:rPr>
        <w:t>3.</w:t>
      </w:r>
      <w:r>
        <w:rPr>
          <w:rFonts w:ascii="Verdana" w:hAnsi="Verdana" w:cs="Verdana"/>
          <w:i/>
          <w:sz w:val="20"/>
          <w:szCs w:val="20"/>
        </w:rPr>
        <w:t xml:space="preserve">1. </w:t>
      </w:r>
      <w:proofErr w:type="gramStart"/>
      <w:r>
        <w:rPr>
          <w:rFonts w:ascii="Verdana" w:hAnsi="Verdana" w:cs="Verdana"/>
          <w:i/>
          <w:spacing w:val="-1"/>
          <w:sz w:val="20"/>
          <w:szCs w:val="20"/>
        </w:rPr>
        <w:t>f</w:t>
      </w:r>
      <w:r>
        <w:rPr>
          <w:rFonts w:ascii="Verdana" w:hAnsi="Verdana" w:cs="Verdana"/>
          <w:i/>
          <w:sz w:val="20"/>
          <w:szCs w:val="20"/>
        </w:rPr>
        <w:t>irst</w:t>
      </w:r>
      <w:proofErr w:type="gramEnd"/>
      <w:r>
        <w:rPr>
          <w:rFonts w:ascii="Verdana" w:hAnsi="Verdana" w:cs="Verdana"/>
          <w:i/>
          <w:sz w:val="20"/>
          <w:szCs w:val="20"/>
        </w:rPr>
        <w:t>.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8"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40" w:lineRule="auto"/>
        <w:ind w:left="118" w:right="1469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1-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Punch</w:t>
      </w:r>
      <w:proofErr w:type="gramEnd"/>
      <w:r>
        <w:rPr>
          <w:rFonts w:ascii="Verdana" w:hAnsi="Verdana" w:cs="Verdana"/>
          <w:sz w:val="20"/>
          <w:szCs w:val="20"/>
        </w:rPr>
        <w:t xml:space="preserve"> a 1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cm² or </w:t>
      </w:r>
      <w:r>
        <w:rPr>
          <w:rFonts w:ascii="Verdana" w:hAnsi="Verdana" w:cs="Verdana"/>
          <w:spacing w:val="-1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>.5 cm² aliquot from a clean quartz fib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 filter.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tabs>
          <w:tab w:val="left" w:pos="540"/>
        </w:tabs>
        <w:spacing w:after="0" w:line="360" w:lineRule="auto"/>
        <w:ind w:left="2278" w:right="2332" w:hanging="216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2-</w:t>
      </w:r>
      <w:r>
        <w:rPr>
          <w:rFonts w:ascii="Verdana" w:hAnsi="Verdana" w:cs="Verdana"/>
          <w:sz w:val="20"/>
          <w:szCs w:val="20"/>
        </w:rPr>
        <w:tab/>
        <w:t>When the computer displays</w:t>
      </w:r>
      <w:r>
        <w:rPr>
          <w:rFonts w:ascii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 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green message bar: </w:t>
      </w:r>
      <w:r>
        <w:rPr>
          <w:rFonts w:ascii="Verdana" w:hAnsi="Verdana" w:cs="Verdana"/>
          <w:sz w:val="20"/>
          <w:szCs w:val="20"/>
          <w:highlight w:val="green"/>
        </w:rPr>
        <w:t>"SAFE</w:t>
      </w:r>
      <w:r>
        <w:rPr>
          <w:rFonts w:ascii="Verdana" w:hAnsi="Verdana" w:cs="Verdana"/>
          <w:spacing w:val="1"/>
          <w:sz w:val="20"/>
          <w:szCs w:val="20"/>
          <w:highlight w:val="green"/>
        </w:rPr>
        <w:t xml:space="preserve"> </w:t>
      </w:r>
      <w:r>
        <w:rPr>
          <w:rFonts w:ascii="Verdana" w:hAnsi="Verdana" w:cs="Verdana"/>
          <w:sz w:val="20"/>
          <w:szCs w:val="20"/>
          <w:highlight w:val="green"/>
        </w:rPr>
        <w:t>TO</w:t>
      </w:r>
      <w:r>
        <w:rPr>
          <w:rFonts w:ascii="Verdana" w:hAnsi="Verdana" w:cs="Verdana"/>
          <w:spacing w:val="-1"/>
          <w:sz w:val="20"/>
          <w:szCs w:val="20"/>
          <w:highlight w:val="green"/>
        </w:rPr>
        <w:t xml:space="preserve"> </w:t>
      </w:r>
      <w:r>
        <w:rPr>
          <w:rFonts w:ascii="Verdana" w:hAnsi="Verdana" w:cs="Verdana"/>
          <w:sz w:val="20"/>
          <w:szCs w:val="20"/>
          <w:highlight w:val="green"/>
        </w:rPr>
        <w:t>PUT IN A</w:t>
      </w:r>
      <w:r>
        <w:rPr>
          <w:rFonts w:ascii="Verdana" w:hAnsi="Verdana" w:cs="Verdana"/>
          <w:spacing w:val="-1"/>
          <w:sz w:val="20"/>
          <w:szCs w:val="20"/>
          <w:highlight w:val="green"/>
        </w:rPr>
        <w:t xml:space="preserve"> </w:t>
      </w:r>
      <w:r>
        <w:rPr>
          <w:rFonts w:ascii="Verdana" w:hAnsi="Verdana" w:cs="Verdana"/>
          <w:sz w:val="20"/>
          <w:szCs w:val="20"/>
          <w:highlight w:val="green"/>
        </w:rPr>
        <w:t>NEW SAMPLE"</w:t>
      </w:r>
    </w:p>
    <w:p w:rsidR="00842E16" w:rsidRDefault="00842E16" w:rsidP="00237EEB">
      <w:pPr>
        <w:spacing w:after="0" w:line="242" w:lineRule="exact"/>
        <w:ind w:left="118" w:right="64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position w:val="-1"/>
          <w:sz w:val="20"/>
          <w:szCs w:val="20"/>
        </w:rPr>
        <w:t>open</w:t>
      </w:r>
      <w:proofErr w:type="gramEnd"/>
      <w:r>
        <w:rPr>
          <w:rFonts w:ascii="Verdana" w:hAnsi="Verdana" w:cs="Verdana"/>
          <w:spacing w:val="3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the</w:t>
      </w:r>
      <w:r>
        <w:rPr>
          <w:rFonts w:ascii="Verdana" w:hAnsi="Verdana" w:cs="Verdana"/>
          <w:spacing w:val="3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door</w:t>
      </w:r>
      <w:r>
        <w:rPr>
          <w:rFonts w:ascii="Verdana" w:hAnsi="Verdana" w:cs="Verdana"/>
          <w:spacing w:val="3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to</w:t>
      </w:r>
      <w:r>
        <w:rPr>
          <w:rFonts w:ascii="Verdana" w:hAnsi="Verdana" w:cs="Verdana"/>
          <w:spacing w:val="3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the</w:t>
      </w:r>
      <w:r>
        <w:rPr>
          <w:rFonts w:ascii="Verdana" w:hAnsi="Verdana" w:cs="Verdana"/>
          <w:spacing w:val="3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oven</w:t>
      </w:r>
      <w:r>
        <w:rPr>
          <w:rFonts w:ascii="Verdana" w:hAnsi="Verdana" w:cs="Verdana"/>
          <w:spacing w:val="32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and</w:t>
      </w:r>
      <w:r>
        <w:rPr>
          <w:rFonts w:ascii="Verdana" w:hAnsi="Verdana" w:cs="Verdana"/>
          <w:spacing w:val="32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put</w:t>
      </w:r>
      <w:r>
        <w:rPr>
          <w:rFonts w:ascii="Verdana" w:hAnsi="Verdana" w:cs="Verdana"/>
          <w:spacing w:val="3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it</w:t>
      </w:r>
      <w:r>
        <w:rPr>
          <w:rFonts w:ascii="Verdana" w:hAnsi="Verdana" w:cs="Verdana"/>
          <w:spacing w:val="3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in</w:t>
      </w:r>
      <w:r>
        <w:rPr>
          <w:rFonts w:ascii="Verdana" w:hAnsi="Verdana" w:cs="Verdana"/>
          <w:spacing w:val="3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a</w:t>
      </w:r>
      <w:r>
        <w:rPr>
          <w:rFonts w:ascii="Verdana" w:hAnsi="Verdana" w:cs="Verdana"/>
          <w:spacing w:val="3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safe</w:t>
      </w:r>
      <w:r>
        <w:rPr>
          <w:rFonts w:ascii="Verdana" w:hAnsi="Verdana" w:cs="Verdana"/>
          <w:spacing w:val="32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place</w:t>
      </w:r>
      <w:r>
        <w:rPr>
          <w:rFonts w:ascii="Verdana" w:hAnsi="Verdana" w:cs="Verdana"/>
          <w:spacing w:val="3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(e.g. you</w:t>
      </w:r>
      <w:r>
        <w:rPr>
          <w:rFonts w:ascii="Verdana" w:hAnsi="Verdana" w:cs="Verdana"/>
          <w:spacing w:val="3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c</w:t>
      </w:r>
      <w:r>
        <w:rPr>
          <w:rFonts w:ascii="Verdana" w:hAnsi="Verdana" w:cs="Verdana"/>
          <w:spacing w:val="-2"/>
          <w:position w:val="-1"/>
          <w:sz w:val="20"/>
          <w:szCs w:val="20"/>
        </w:rPr>
        <w:t>a</w:t>
      </w:r>
      <w:r>
        <w:rPr>
          <w:rFonts w:ascii="Verdana" w:hAnsi="Verdana" w:cs="Verdana"/>
          <w:position w:val="-1"/>
          <w:sz w:val="20"/>
          <w:szCs w:val="20"/>
        </w:rPr>
        <w:t>n</w:t>
      </w:r>
      <w:r>
        <w:rPr>
          <w:rFonts w:ascii="Verdana" w:hAnsi="Verdana" w:cs="Verdana"/>
          <w:spacing w:val="3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ar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r</w:t>
      </w:r>
      <w:r>
        <w:rPr>
          <w:rFonts w:ascii="Verdana" w:hAnsi="Verdana" w:cs="Verdana"/>
          <w:position w:val="-1"/>
          <w:sz w:val="20"/>
          <w:szCs w:val="20"/>
        </w:rPr>
        <w:t>ange</w:t>
      </w:r>
      <w:r>
        <w:rPr>
          <w:rFonts w:ascii="Verdana" w:hAnsi="Verdana" w:cs="Verdana"/>
          <w:spacing w:val="3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a</w:t>
      </w:r>
      <w:r>
        <w:rPr>
          <w:rFonts w:ascii="Verdana" w:hAnsi="Verdana" w:cs="Verdana"/>
          <w:spacing w:val="3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ho</w:t>
      </w:r>
      <w:r>
        <w:rPr>
          <w:rFonts w:ascii="Verdana" w:hAnsi="Verdana" w:cs="Verdana"/>
          <w:spacing w:val="-2"/>
          <w:position w:val="-1"/>
          <w:sz w:val="20"/>
          <w:szCs w:val="20"/>
        </w:rPr>
        <w:t>o</w:t>
      </w:r>
      <w:r>
        <w:rPr>
          <w:rFonts w:ascii="Verdana" w:hAnsi="Verdana" w:cs="Verdana"/>
          <w:position w:val="-1"/>
          <w:sz w:val="20"/>
          <w:szCs w:val="20"/>
        </w:rPr>
        <w:t>k</w:t>
      </w:r>
      <w:r>
        <w:rPr>
          <w:rFonts w:ascii="Verdana" w:hAnsi="Verdana" w:cs="Verdana"/>
          <w:sz w:val="20"/>
          <w:szCs w:val="20"/>
        </w:rPr>
        <w:t xml:space="preserve"> somewhere).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645297" w:rsidP="003A533F">
      <w:pPr>
        <w:tabs>
          <w:tab w:val="left" w:pos="540"/>
        </w:tabs>
        <w:spacing w:after="0" w:line="360" w:lineRule="auto"/>
        <w:ind w:left="118" w:right="56"/>
        <w:jc w:val="both"/>
        <w:rPr>
          <w:rFonts w:ascii="Verdana" w:hAnsi="Verdana" w:cs="Verdana"/>
          <w:sz w:val="20"/>
          <w:szCs w:val="20"/>
        </w:rPr>
      </w:pPr>
      <w:r w:rsidRPr="00645297">
        <w:rPr>
          <w:noProof/>
        </w:rPr>
        <w:pict>
          <v:group id="_x0000_s1122" style="position:absolute;left:0;text-align:left;margin-left:104.4pt;margin-top:18.7pt;width:344.15pt;height:334.55pt;z-index:-251656192;mso-position-horizontal-relative:page" coordorigin="2088,374" coordsize="6883,6691">
            <v:shape id="_x0000_s1123" type="#_x0000_t75" style="position:absolute;left:2088;top:4605;width:2910;height:2460"/>
            <v:shape id="_x0000_s1124" type="#_x0000_t75" style="position:absolute;left:3244;top:2211;width:4033;height:3827"/>
            <v:shape id="_x0000_s1125" type="#_x0000_t75" style="position:absolute;left:5340;top:1366;width:2458;height:2611"/>
            <v:shape id="_x0000_s1126" type="#_x0000_t75" style="position:absolute;left:5494;top:944;width:768;height:346"/>
            <v:shape id="_x0000_s1127" type="#_x0000_t75" style="position:absolute;left:6270;top:374;width:2701;height:2180"/>
            <w10:wrap anchorx="page"/>
          </v:group>
        </w:pict>
      </w:r>
      <w:r w:rsidR="00842E16">
        <w:rPr>
          <w:rFonts w:ascii="Verdana" w:hAnsi="Verdana" w:cs="Verdana"/>
          <w:sz w:val="20"/>
          <w:szCs w:val="20"/>
        </w:rPr>
        <w:t>3-</w:t>
      </w:r>
      <w:r w:rsidR="00842E16">
        <w:rPr>
          <w:rFonts w:ascii="Verdana" w:hAnsi="Verdana" w:cs="Verdana"/>
          <w:sz w:val="20"/>
          <w:szCs w:val="20"/>
        </w:rPr>
        <w:tab/>
        <w:t>Pu</w:t>
      </w:r>
      <w:r w:rsidR="00842E16">
        <w:rPr>
          <w:rFonts w:ascii="Verdana" w:hAnsi="Verdana" w:cs="Verdana"/>
          <w:spacing w:val="-1"/>
          <w:sz w:val="20"/>
          <w:szCs w:val="20"/>
        </w:rPr>
        <w:t>l</w:t>
      </w:r>
      <w:r w:rsidR="00842E16">
        <w:rPr>
          <w:rFonts w:ascii="Verdana" w:hAnsi="Verdana" w:cs="Verdana"/>
          <w:sz w:val="20"/>
          <w:szCs w:val="20"/>
        </w:rPr>
        <w:t>l</w:t>
      </w:r>
      <w:r w:rsidR="00842E16">
        <w:rPr>
          <w:rFonts w:ascii="Verdana" w:hAnsi="Verdana" w:cs="Verdana"/>
          <w:spacing w:val="53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the</w:t>
      </w:r>
      <w:r w:rsidR="00842E16">
        <w:rPr>
          <w:rFonts w:ascii="Verdana" w:hAnsi="Verdana" w:cs="Verdana"/>
          <w:spacing w:val="53"/>
          <w:sz w:val="20"/>
          <w:szCs w:val="20"/>
        </w:rPr>
        <w:t xml:space="preserve"> </w:t>
      </w:r>
      <w:r w:rsidR="00842E16">
        <w:rPr>
          <w:rFonts w:ascii="Verdana" w:hAnsi="Verdana" w:cs="Verdana"/>
          <w:spacing w:val="-1"/>
          <w:sz w:val="20"/>
          <w:szCs w:val="20"/>
        </w:rPr>
        <w:t>q</w:t>
      </w:r>
      <w:r w:rsidR="00842E16">
        <w:rPr>
          <w:rFonts w:ascii="Verdana" w:hAnsi="Verdana" w:cs="Verdana"/>
          <w:sz w:val="20"/>
          <w:szCs w:val="20"/>
        </w:rPr>
        <w:t>uartz</w:t>
      </w:r>
      <w:r w:rsidR="00842E16">
        <w:rPr>
          <w:rFonts w:ascii="Verdana" w:hAnsi="Verdana" w:cs="Verdana"/>
          <w:spacing w:val="53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boat</w:t>
      </w:r>
      <w:r w:rsidR="00842E16">
        <w:rPr>
          <w:rFonts w:ascii="Verdana" w:hAnsi="Verdana" w:cs="Verdana"/>
          <w:spacing w:val="53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part</w:t>
      </w:r>
      <w:r w:rsidR="00842E16">
        <w:rPr>
          <w:rFonts w:ascii="Verdana" w:hAnsi="Verdana" w:cs="Verdana"/>
          <w:spacing w:val="-1"/>
          <w:sz w:val="20"/>
          <w:szCs w:val="20"/>
        </w:rPr>
        <w:t>i</w:t>
      </w:r>
      <w:r w:rsidR="00842E16">
        <w:rPr>
          <w:rFonts w:ascii="Verdana" w:hAnsi="Verdana" w:cs="Verdana"/>
          <w:sz w:val="20"/>
          <w:szCs w:val="20"/>
        </w:rPr>
        <w:t>al</w:t>
      </w:r>
      <w:r w:rsidR="00842E16">
        <w:rPr>
          <w:rFonts w:ascii="Verdana" w:hAnsi="Verdana" w:cs="Verdana"/>
          <w:spacing w:val="-1"/>
          <w:sz w:val="20"/>
          <w:szCs w:val="20"/>
        </w:rPr>
        <w:t>l</w:t>
      </w:r>
      <w:r w:rsidR="00842E16">
        <w:rPr>
          <w:rFonts w:ascii="Verdana" w:hAnsi="Verdana" w:cs="Verdana"/>
          <w:sz w:val="20"/>
          <w:szCs w:val="20"/>
        </w:rPr>
        <w:t>y</w:t>
      </w:r>
      <w:r w:rsidR="00842E16">
        <w:rPr>
          <w:rFonts w:ascii="Verdana" w:hAnsi="Verdana" w:cs="Verdana"/>
          <w:spacing w:val="54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out</w:t>
      </w:r>
      <w:r w:rsidR="00842E16">
        <w:rPr>
          <w:rFonts w:ascii="Verdana" w:hAnsi="Verdana" w:cs="Verdana"/>
          <w:spacing w:val="54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from</w:t>
      </w:r>
      <w:r w:rsidR="00842E16">
        <w:rPr>
          <w:rFonts w:ascii="Verdana" w:hAnsi="Verdana" w:cs="Verdana"/>
          <w:spacing w:val="53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the</w:t>
      </w:r>
      <w:r w:rsidR="00842E16">
        <w:rPr>
          <w:rFonts w:ascii="Verdana" w:hAnsi="Verdana" w:cs="Verdana"/>
          <w:spacing w:val="52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oven</w:t>
      </w:r>
      <w:r w:rsidR="00842E16">
        <w:rPr>
          <w:rFonts w:ascii="Verdana" w:hAnsi="Verdana" w:cs="Verdana"/>
          <w:spacing w:val="53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us</w:t>
      </w:r>
      <w:r w:rsidR="00842E16">
        <w:rPr>
          <w:rFonts w:ascii="Verdana" w:hAnsi="Verdana" w:cs="Verdana"/>
          <w:spacing w:val="-1"/>
          <w:sz w:val="20"/>
          <w:szCs w:val="20"/>
        </w:rPr>
        <w:t>in</w:t>
      </w:r>
      <w:r w:rsidR="00842E16">
        <w:rPr>
          <w:rFonts w:ascii="Verdana" w:hAnsi="Verdana" w:cs="Verdana"/>
          <w:sz w:val="20"/>
          <w:szCs w:val="20"/>
        </w:rPr>
        <w:t>g</w:t>
      </w:r>
      <w:r w:rsidR="00842E16">
        <w:rPr>
          <w:rFonts w:ascii="Verdana" w:hAnsi="Verdana" w:cs="Verdana"/>
          <w:spacing w:val="54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the</w:t>
      </w:r>
      <w:r w:rsidR="00842E16">
        <w:rPr>
          <w:rFonts w:ascii="Verdana" w:hAnsi="Verdana" w:cs="Verdana"/>
          <w:spacing w:val="52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sta</w:t>
      </w:r>
      <w:r w:rsidR="00842E16">
        <w:rPr>
          <w:rFonts w:ascii="Verdana" w:hAnsi="Verdana" w:cs="Verdana"/>
          <w:spacing w:val="-1"/>
          <w:sz w:val="20"/>
          <w:szCs w:val="20"/>
        </w:rPr>
        <w:t>inl</w:t>
      </w:r>
      <w:r w:rsidR="00842E16">
        <w:rPr>
          <w:rFonts w:ascii="Verdana" w:hAnsi="Verdana" w:cs="Verdana"/>
          <w:sz w:val="20"/>
          <w:szCs w:val="20"/>
        </w:rPr>
        <w:t>ess</w:t>
      </w:r>
      <w:r w:rsidR="00842E16">
        <w:rPr>
          <w:rFonts w:ascii="Verdana" w:hAnsi="Verdana" w:cs="Verdana"/>
          <w:spacing w:val="54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 xml:space="preserve">steel tweezers and place it </w:t>
      </w:r>
      <w:r w:rsidR="00842E16">
        <w:rPr>
          <w:rFonts w:ascii="Verdana" w:hAnsi="Verdana" w:cs="Verdana"/>
          <w:spacing w:val="1"/>
          <w:sz w:val="20"/>
          <w:szCs w:val="20"/>
        </w:rPr>
        <w:t>o</w:t>
      </w:r>
      <w:r w:rsidR="00842E16">
        <w:rPr>
          <w:rFonts w:ascii="Verdana" w:hAnsi="Verdana" w:cs="Verdana"/>
          <w:sz w:val="20"/>
          <w:szCs w:val="20"/>
        </w:rPr>
        <w:t>n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the inst</w:t>
      </w:r>
      <w:r w:rsidR="00842E16">
        <w:rPr>
          <w:rFonts w:ascii="Verdana" w:hAnsi="Verdana" w:cs="Verdana"/>
          <w:spacing w:val="-2"/>
          <w:sz w:val="20"/>
          <w:szCs w:val="20"/>
        </w:rPr>
        <w:t>r</w:t>
      </w:r>
      <w:r w:rsidR="00842E16">
        <w:rPr>
          <w:rFonts w:ascii="Verdana" w:hAnsi="Verdana" w:cs="Verdana"/>
          <w:spacing w:val="-1"/>
          <w:sz w:val="20"/>
          <w:szCs w:val="20"/>
        </w:rPr>
        <w:t>u</w:t>
      </w:r>
      <w:r w:rsidR="00842E16">
        <w:rPr>
          <w:rFonts w:ascii="Verdana" w:hAnsi="Verdana" w:cs="Verdana"/>
          <w:sz w:val="20"/>
          <w:szCs w:val="20"/>
        </w:rPr>
        <w:t xml:space="preserve">ment boat </w:t>
      </w:r>
      <w:r w:rsidR="00842E16">
        <w:rPr>
          <w:rFonts w:ascii="Verdana" w:hAnsi="Verdana" w:cs="Verdana"/>
          <w:spacing w:val="-1"/>
          <w:sz w:val="20"/>
          <w:szCs w:val="20"/>
        </w:rPr>
        <w:t>s</w:t>
      </w:r>
      <w:r w:rsidR="00842E16">
        <w:rPr>
          <w:rFonts w:ascii="Verdana" w:hAnsi="Verdana" w:cs="Verdana"/>
          <w:sz w:val="20"/>
          <w:szCs w:val="20"/>
        </w:rPr>
        <w:t>upport a</w:t>
      </w:r>
      <w:r w:rsidR="00842E16">
        <w:rPr>
          <w:rFonts w:ascii="Verdana" w:hAnsi="Verdana" w:cs="Verdana"/>
          <w:spacing w:val="-1"/>
          <w:sz w:val="20"/>
          <w:szCs w:val="20"/>
        </w:rPr>
        <w:t>r</w:t>
      </w:r>
      <w:r w:rsidR="00842E16">
        <w:rPr>
          <w:rFonts w:ascii="Verdana" w:hAnsi="Verdana" w:cs="Verdana"/>
          <w:sz w:val="20"/>
          <w:szCs w:val="20"/>
        </w:rPr>
        <w:t xml:space="preserve">m. Place the </w:t>
      </w:r>
      <w:r w:rsidR="00E96140">
        <w:rPr>
          <w:rFonts w:ascii="Verdana" w:hAnsi="Verdana" w:cs="Verdana"/>
          <w:sz w:val="20"/>
          <w:szCs w:val="20"/>
        </w:rPr>
        <w:t>fi</w:t>
      </w:r>
      <w:r w:rsidR="001E02D2">
        <w:rPr>
          <w:rFonts w:ascii="Verdana" w:hAnsi="Verdana" w:cs="Verdana"/>
          <w:sz w:val="20"/>
          <w:szCs w:val="20"/>
        </w:rPr>
        <w:t>l</w:t>
      </w:r>
      <w:r w:rsidR="00E96140">
        <w:rPr>
          <w:rFonts w:ascii="Verdana" w:hAnsi="Verdana" w:cs="Verdana"/>
          <w:sz w:val="20"/>
          <w:szCs w:val="20"/>
        </w:rPr>
        <w:t xml:space="preserve">ter </w:t>
      </w:r>
      <w:r w:rsidR="00842E16">
        <w:rPr>
          <w:rFonts w:ascii="Verdana" w:hAnsi="Verdana" w:cs="Verdana"/>
          <w:sz w:val="20"/>
          <w:szCs w:val="20"/>
        </w:rPr>
        <w:t>punch on the 1 c</w:t>
      </w:r>
      <w:r w:rsidR="00842E16">
        <w:rPr>
          <w:rFonts w:ascii="Verdana" w:hAnsi="Verdana" w:cs="Verdana"/>
          <w:spacing w:val="-2"/>
          <w:sz w:val="20"/>
          <w:szCs w:val="20"/>
        </w:rPr>
        <w:t>m</w:t>
      </w:r>
      <w:r w:rsidR="00842E16">
        <w:rPr>
          <w:rFonts w:ascii="Verdana" w:hAnsi="Verdana" w:cs="Verdana"/>
          <w:sz w:val="20"/>
          <w:szCs w:val="20"/>
        </w:rPr>
        <w:t xml:space="preserve">² or </w:t>
      </w:r>
      <w:r w:rsidR="00842E16">
        <w:rPr>
          <w:rFonts w:ascii="Verdana" w:hAnsi="Verdana" w:cs="Verdana"/>
          <w:spacing w:val="-1"/>
          <w:sz w:val="20"/>
          <w:szCs w:val="20"/>
        </w:rPr>
        <w:t>1</w:t>
      </w:r>
      <w:r w:rsidR="00842E16">
        <w:rPr>
          <w:rFonts w:ascii="Verdana" w:hAnsi="Verdana" w:cs="Verdana"/>
          <w:sz w:val="20"/>
          <w:szCs w:val="20"/>
        </w:rPr>
        <w:t>.5 c</w:t>
      </w:r>
      <w:r w:rsidR="00842E16">
        <w:rPr>
          <w:rFonts w:ascii="Verdana" w:hAnsi="Verdana" w:cs="Verdana"/>
          <w:spacing w:val="-2"/>
          <w:sz w:val="20"/>
          <w:szCs w:val="20"/>
        </w:rPr>
        <w:t>m</w:t>
      </w:r>
      <w:r w:rsidR="00842E16">
        <w:rPr>
          <w:rFonts w:ascii="Verdana" w:hAnsi="Verdana" w:cs="Verdana"/>
          <w:sz w:val="20"/>
          <w:szCs w:val="20"/>
        </w:rPr>
        <w:t xml:space="preserve">² </w:t>
      </w:r>
      <w:proofErr w:type="gramStart"/>
      <w:r w:rsidR="00842E16">
        <w:rPr>
          <w:rFonts w:ascii="Verdana" w:hAnsi="Verdana" w:cs="Verdana"/>
          <w:sz w:val="20"/>
          <w:szCs w:val="20"/>
        </w:rPr>
        <w:t>boat</w:t>
      </w:r>
      <w:proofErr w:type="gramEnd"/>
      <w:r w:rsidR="00842E16">
        <w:rPr>
          <w:rFonts w:ascii="Verdana" w:hAnsi="Verdana" w:cs="Verdana"/>
          <w:sz w:val="20"/>
          <w:szCs w:val="20"/>
        </w:rPr>
        <w:t>, acc</w:t>
      </w:r>
      <w:r w:rsidR="00842E16">
        <w:rPr>
          <w:rFonts w:ascii="Verdana" w:hAnsi="Verdana" w:cs="Verdana"/>
          <w:spacing w:val="-2"/>
          <w:sz w:val="20"/>
          <w:szCs w:val="20"/>
        </w:rPr>
        <w:t>o</w:t>
      </w:r>
      <w:r w:rsidR="00842E16">
        <w:rPr>
          <w:rFonts w:ascii="Verdana" w:hAnsi="Verdana" w:cs="Verdana"/>
          <w:sz w:val="20"/>
          <w:szCs w:val="20"/>
        </w:rPr>
        <w:t>rding to</w:t>
      </w:r>
      <w:r w:rsidR="00842E16">
        <w:rPr>
          <w:rFonts w:ascii="Verdana" w:hAnsi="Verdana" w:cs="Verdana"/>
          <w:spacing w:val="-4"/>
          <w:sz w:val="20"/>
          <w:szCs w:val="20"/>
        </w:rPr>
        <w:t xml:space="preserve"> </w:t>
      </w:r>
      <w:r w:rsidR="00842E16">
        <w:rPr>
          <w:rFonts w:ascii="Verdana" w:hAnsi="Verdana" w:cs="Verdana"/>
          <w:spacing w:val="-1"/>
          <w:sz w:val="20"/>
          <w:szCs w:val="20"/>
        </w:rPr>
        <w:t>t</w:t>
      </w:r>
      <w:r w:rsidR="00842E16">
        <w:rPr>
          <w:rFonts w:ascii="Verdana" w:hAnsi="Verdana" w:cs="Verdana"/>
          <w:sz w:val="20"/>
          <w:szCs w:val="20"/>
        </w:rPr>
        <w:t xml:space="preserve">he </w:t>
      </w:r>
      <w:r w:rsidR="00842E16">
        <w:rPr>
          <w:rFonts w:ascii="Verdana" w:hAnsi="Verdana" w:cs="Verdana"/>
          <w:spacing w:val="-1"/>
          <w:sz w:val="20"/>
          <w:szCs w:val="20"/>
        </w:rPr>
        <w:t>si</w:t>
      </w:r>
      <w:r w:rsidR="00842E16">
        <w:rPr>
          <w:rFonts w:ascii="Verdana" w:hAnsi="Verdana" w:cs="Verdana"/>
          <w:sz w:val="20"/>
          <w:szCs w:val="20"/>
        </w:rPr>
        <w:t xml:space="preserve">ze </w:t>
      </w:r>
      <w:r w:rsidR="00842E16">
        <w:rPr>
          <w:rFonts w:ascii="Verdana" w:hAnsi="Verdana" w:cs="Verdana"/>
          <w:spacing w:val="-1"/>
          <w:sz w:val="20"/>
          <w:szCs w:val="20"/>
        </w:rPr>
        <w:t>o</w:t>
      </w:r>
      <w:r w:rsidR="00842E16">
        <w:rPr>
          <w:rFonts w:ascii="Verdana" w:hAnsi="Verdana" w:cs="Verdana"/>
          <w:sz w:val="20"/>
          <w:szCs w:val="20"/>
        </w:rPr>
        <w:t>f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pacing w:val="-1"/>
          <w:sz w:val="20"/>
          <w:szCs w:val="20"/>
        </w:rPr>
        <w:t>t</w:t>
      </w:r>
      <w:r w:rsidR="00842E16">
        <w:rPr>
          <w:rFonts w:ascii="Verdana" w:hAnsi="Verdana" w:cs="Verdana"/>
          <w:sz w:val="20"/>
          <w:szCs w:val="20"/>
        </w:rPr>
        <w:t>he</w:t>
      </w:r>
      <w:r w:rsidR="00842E16">
        <w:rPr>
          <w:rFonts w:ascii="Verdana" w:hAnsi="Verdana" w:cs="Verdana"/>
          <w:spacing w:val="-1"/>
          <w:sz w:val="20"/>
          <w:szCs w:val="20"/>
        </w:rPr>
        <w:t xml:space="preserve"> p</w:t>
      </w:r>
      <w:r w:rsidR="00842E16">
        <w:rPr>
          <w:rFonts w:ascii="Verdana" w:hAnsi="Verdana" w:cs="Verdana"/>
          <w:sz w:val="20"/>
          <w:szCs w:val="20"/>
        </w:rPr>
        <w:t>un</w:t>
      </w:r>
      <w:r w:rsidR="00842E16">
        <w:rPr>
          <w:rFonts w:ascii="Verdana" w:hAnsi="Verdana" w:cs="Verdana"/>
          <w:spacing w:val="-1"/>
          <w:sz w:val="20"/>
          <w:szCs w:val="20"/>
        </w:rPr>
        <w:t>c</w:t>
      </w:r>
      <w:r w:rsidR="00842E16">
        <w:rPr>
          <w:rFonts w:ascii="Verdana" w:hAnsi="Verdana" w:cs="Verdana"/>
          <w:sz w:val="20"/>
          <w:szCs w:val="20"/>
        </w:rPr>
        <w:t xml:space="preserve">h </w:t>
      </w:r>
      <w:r w:rsidR="00842E16">
        <w:rPr>
          <w:rFonts w:ascii="Verdana" w:hAnsi="Verdana" w:cs="Verdana"/>
          <w:spacing w:val="-1"/>
          <w:sz w:val="20"/>
          <w:szCs w:val="20"/>
        </w:rPr>
        <w:t>c</w:t>
      </w:r>
      <w:r w:rsidR="00842E16">
        <w:rPr>
          <w:rFonts w:ascii="Verdana" w:hAnsi="Verdana" w:cs="Verdana"/>
          <w:sz w:val="20"/>
          <w:szCs w:val="20"/>
        </w:rPr>
        <w:t xml:space="preserve">ut </w:t>
      </w:r>
      <w:r w:rsidR="00842E16">
        <w:rPr>
          <w:rFonts w:ascii="Verdana" w:hAnsi="Verdana" w:cs="Verdana"/>
          <w:spacing w:val="-1"/>
          <w:sz w:val="20"/>
          <w:szCs w:val="20"/>
        </w:rPr>
        <w:t>i</w:t>
      </w:r>
      <w:r w:rsidR="00842E16">
        <w:rPr>
          <w:rFonts w:ascii="Verdana" w:hAnsi="Verdana" w:cs="Verdana"/>
          <w:sz w:val="20"/>
          <w:szCs w:val="20"/>
        </w:rPr>
        <w:t>n</w:t>
      </w:r>
      <w:r w:rsidR="00842E16">
        <w:rPr>
          <w:rFonts w:ascii="Verdana" w:hAnsi="Verdana" w:cs="Verdana"/>
          <w:spacing w:val="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Po</w:t>
      </w:r>
      <w:r w:rsidR="00842E16">
        <w:rPr>
          <w:rFonts w:ascii="Verdana" w:hAnsi="Verdana" w:cs="Verdana"/>
          <w:spacing w:val="-1"/>
          <w:sz w:val="20"/>
          <w:szCs w:val="20"/>
        </w:rPr>
        <w:t>i</w:t>
      </w:r>
      <w:r w:rsidR="00842E16">
        <w:rPr>
          <w:rFonts w:ascii="Verdana" w:hAnsi="Verdana" w:cs="Verdana"/>
          <w:sz w:val="20"/>
          <w:szCs w:val="20"/>
        </w:rPr>
        <w:t xml:space="preserve">nt </w:t>
      </w:r>
      <w:r w:rsidR="00842E16">
        <w:rPr>
          <w:rFonts w:ascii="Verdana" w:hAnsi="Verdana" w:cs="Verdana"/>
          <w:spacing w:val="-1"/>
          <w:sz w:val="20"/>
          <w:szCs w:val="20"/>
        </w:rPr>
        <w:t>1-.</w:t>
      </w:r>
    </w:p>
    <w:p w:rsidR="00842E16" w:rsidRDefault="00842E16" w:rsidP="003A533F">
      <w:pPr>
        <w:tabs>
          <w:tab w:val="left" w:pos="540"/>
        </w:tabs>
        <w:spacing w:after="0" w:line="359" w:lineRule="auto"/>
        <w:ind w:left="118" w:right="56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4-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pacing w:val="-1"/>
          <w:sz w:val="20"/>
          <w:szCs w:val="20"/>
        </w:rPr>
        <w:t>Slid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boa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ge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u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ps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-1"/>
          <w:sz w:val="20"/>
          <w:szCs w:val="20"/>
        </w:rPr>
        <w:t>ermoco</w:t>
      </w:r>
      <w:r>
        <w:rPr>
          <w:rFonts w:ascii="Verdana" w:hAnsi="Verdana" w:cs="Verdana"/>
          <w:spacing w:val="1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pacing w:val="-1"/>
          <w:sz w:val="20"/>
          <w:szCs w:val="20"/>
        </w:rPr>
        <w:t>le</w:t>
      </w:r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 xml:space="preserve">en </w:t>
      </w:r>
      <w:r>
        <w:rPr>
          <w:rFonts w:ascii="Verdana" w:hAnsi="Verdana" w:cs="Verdana"/>
          <w:sz w:val="20"/>
          <w:szCs w:val="20"/>
        </w:rPr>
        <w:t xml:space="preserve">pull it backwards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mm.</w:t>
      </w:r>
    </w:p>
    <w:p w:rsidR="00842E16" w:rsidRDefault="00842E16" w:rsidP="003A533F">
      <w:pPr>
        <w:tabs>
          <w:tab w:val="left" w:pos="540"/>
        </w:tabs>
        <w:spacing w:before="1" w:after="0" w:line="360" w:lineRule="auto"/>
        <w:ind w:left="118" w:right="5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5-</w:t>
      </w:r>
      <w:r>
        <w:rPr>
          <w:rFonts w:ascii="Verdana" w:hAnsi="Verdana" w:cs="Verdana"/>
          <w:sz w:val="20"/>
          <w:szCs w:val="20"/>
        </w:rPr>
        <w:tab/>
        <w:t>C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ose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oven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door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pacing w:val="-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sur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hat 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O-r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ng </w:t>
      </w:r>
      <w:r>
        <w:rPr>
          <w:rFonts w:ascii="Verdana" w:hAnsi="Verdana" w:cs="Verdana"/>
          <w:spacing w:val="-1"/>
          <w:sz w:val="20"/>
          <w:szCs w:val="20"/>
        </w:rPr>
        <w:t>se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ght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nto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fr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nt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he oven and lock the </w:t>
      </w:r>
      <w:r>
        <w:rPr>
          <w:rFonts w:ascii="Verdana" w:hAnsi="Verdana" w:cs="Verdana"/>
          <w:spacing w:val="-1"/>
          <w:sz w:val="20"/>
          <w:szCs w:val="20"/>
        </w:rPr>
        <w:t>d</w:t>
      </w:r>
      <w:r>
        <w:rPr>
          <w:rFonts w:ascii="Verdana" w:hAnsi="Verdana" w:cs="Verdana"/>
          <w:sz w:val="20"/>
          <w:szCs w:val="20"/>
        </w:rPr>
        <w:t>oor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with the clamp.</w:t>
      </w:r>
    </w:p>
    <w:p w:rsidR="00842E16" w:rsidRDefault="00842E16" w:rsidP="003A533F">
      <w:pPr>
        <w:spacing w:after="0" w:line="240" w:lineRule="auto"/>
        <w:ind w:left="118" w:right="214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6-  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Check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that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oven pressure</w:t>
      </w:r>
      <w:r>
        <w:rPr>
          <w:rFonts w:ascii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n the </w:t>
      </w:r>
      <w:r>
        <w:rPr>
          <w:rFonts w:ascii="Verdana" w:hAnsi="Verdana" w:cs="Verdana"/>
          <w:spacing w:val="-1"/>
          <w:sz w:val="20"/>
          <w:szCs w:val="20"/>
        </w:rPr>
        <w:t>ra</w:t>
      </w:r>
      <w:r>
        <w:rPr>
          <w:rFonts w:ascii="Verdana" w:hAnsi="Verdana" w:cs="Verdana"/>
          <w:sz w:val="20"/>
          <w:szCs w:val="20"/>
        </w:rPr>
        <w:t xml:space="preserve">nge </w:t>
      </w:r>
      <w:r>
        <w:rPr>
          <w:rFonts w:ascii="Verdana" w:hAnsi="Verdana" w:cs="Verdana"/>
          <w:spacing w:val="-1"/>
          <w:sz w:val="20"/>
          <w:szCs w:val="20"/>
        </w:rPr>
        <w:t>0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pacing w:val="-1"/>
          <w:sz w:val="20"/>
          <w:szCs w:val="20"/>
        </w:rPr>
        <w:t>2</w:t>
      </w:r>
      <w:r>
        <w:rPr>
          <w:rFonts w:ascii="Verdana" w:hAnsi="Verdana" w:cs="Verdana"/>
          <w:sz w:val="20"/>
          <w:szCs w:val="20"/>
        </w:rPr>
        <w:t xml:space="preserve">5 - 4 </w:t>
      </w:r>
      <w:r>
        <w:rPr>
          <w:rFonts w:ascii="Verdana" w:hAnsi="Verdana" w:cs="Verdana"/>
          <w:spacing w:val="-1"/>
          <w:sz w:val="20"/>
          <w:szCs w:val="20"/>
        </w:rPr>
        <w:t>psi.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tabs>
          <w:tab w:val="left" w:pos="540"/>
        </w:tabs>
        <w:spacing w:after="0" w:line="360" w:lineRule="auto"/>
        <w:ind w:left="118" w:right="58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7-</w:t>
      </w:r>
      <w:r>
        <w:rPr>
          <w:rFonts w:ascii="Verdana" w:hAnsi="Verdana" w:cs="Verdana"/>
          <w:sz w:val="20"/>
          <w:szCs w:val="20"/>
        </w:rPr>
        <w:tab/>
        <w:t>Ty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18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18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sampl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pacing w:val="1"/>
          <w:sz w:val="20"/>
          <w:szCs w:val="20"/>
        </w:rPr>
        <w:t>d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ica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io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na</w:t>
      </w:r>
      <w:r>
        <w:rPr>
          <w:rFonts w:ascii="Verdana" w:hAnsi="Verdana" w:cs="Verdana"/>
          <w:spacing w:val="-1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1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and</w:t>
      </w:r>
      <w:r>
        <w:rPr>
          <w:rFonts w:ascii="Verdana" w:hAnsi="Verdana" w:cs="Verdana"/>
          <w:spacing w:val="1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select</w:t>
      </w:r>
      <w:r>
        <w:rPr>
          <w:rFonts w:ascii="Verdana" w:hAnsi="Verdana" w:cs="Verdana"/>
          <w:spacing w:val="1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samp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18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s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ze</w:t>
      </w:r>
      <w:r>
        <w:rPr>
          <w:rFonts w:ascii="Verdana" w:hAnsi="Verdana" w:cs="Verdana"/>
          <w:spacing w:val="18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a</w:t>
      </w:r>
      <w:r>
        <w:rPr>
          <w:rFonts w:ascii="Verdana" w:hAnsi="Verdana" w:cs="Verdana"/>
          <w:spacing w:val="-1"/>
          <w:sz w:val="20"/>
          <w:szCs w:val="20"/>
        </w:rPr>
        <w:t>ccordi</w:t>
      </w:r>
      <w:r>
        <w:rPr>
          <w:rFonts w:ascii="Verdana" w:hAnsi="Verdana" w:cs="Verdana"/>
          <w:sz w:val="20"/>
          <w:szCs w:val="20"/>
        </w:rPr>
        <w:t>ng to 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ac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ual pun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h s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after="0" w:line="242" w:lineRule="exact"/>
        <w:ind w:left="118" w:right="2725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position w:val="-1"/>
          <w:sz w:val="20"/>
          <w:szCs w:val="20"/>
        </w:rPr>
        <w:t xml:space="preserve">8-  </w:t>
      </w:r>
      <w:r>
        <w:rPr>
          <w:rFonts w:ascii="Verdana" w:hAnsi="Verdana" w:cs="Verdana"/>
          <w:spacing w:val="2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position w:val="-1"/>
          <w:sz w:val="20"/>
          <w:szCs w:val="20"/>
        </w:rPr>
        <w:t>C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li</w:t>
      </w:r>
      <w:r>
        <w:rPr>
          <w:rFonts w:ascii="Verdana" w:hAnsi="Verdana" w:cs="Verdana"/>
          <w:position w:val="-1"/>
          <w:sz w:val="20"/>
          <w:szCs w:val="20"/>
        </w:rPr>
        <w:t>ck the</w:t>
      </w:r>
      <w:r>
        <w:rPr>
          <w:rFonts w:ascii="Verdana" w:hAnsi="Verdana" w:cs="Verdana"/>
          <w:spacing w:val="-1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position w:val="-1"/>
          <w:sz w:val="20"/>
          <w:szCs w:val="20"/>
          <w:highlight w:val="lightGray"/>
        </w:rPr>
        <w:t>S</w:t>
      </w:r>
      <w:r>
        <w:rPr>
          <w:rFonts w:ascii="Verdana" w:hAnsi="Verdana" w:cs="Verdana"/>
          <w:position w:val="-1"/>
          <w:sz w:val="20"/>
          <w:szCs w:val="20"/>
          <w:highlight w:val="lightGray"/>
        </w:rPr>
        <w:t xml:space="preserve">TART </w:t>
      </w:r>
      <w:r>
        <w:rPr>
          <w:rFonts w:ascii="Verdana" w:hAnsi="Verdana" w:cs="Verdana"/>
          <w:spacing w:val="-1"/>
          <w:position w:val="-1"/>
          <w:sz w:val="20"/>
          <w:szCs w:val="20"/>
          <w:highlight w:val="lightGray"/>
        </w:rPr>
        <w:t>A</w:t>
      </w:r>
      <w:r>
        <w:rPr>
          <w:rFonts w:ascii="Verdana" w:hAnsi="Verdana" w:cs="Verdana"/>
          <w:position w:val="-1"/>
          <w:sz w:val="20"/>
          <w:szCs w:val="20"/>
          <w:highlight w:val="lightGray"/>
        </w:rPr>
        <w:t>NA</w:t>
      </w:r>
      <w:r>
        <w:rPr>
          <w:rFonts w:ascii="Verdana" w:hAnsi="Verdana" w:cs="Verdana"/>
          <w:spacing w:val="-1"/>
          <w:position w:val="-1"/>
          <w:sz w:val="20"/>
          <w:szCs w:val="20"/>
          <w:highlight w:val="lightGray"/>
        </w:rPr>
        <w:t>L</w:t>
      </w:r>
      <w:r>
        <w:rPr>
          <w:rFonts w:ascii="Verdana" w:hAnsi="Verdana" w:cs="Verdana"/>
          <w:position w:val="-1"/>
          <w:sz w:val="20"/>
          <w:szCs w:val="20"/>
          <w:highlight w:val="lightGray"/>
        </w:rPr>
        <w:t>YSIS</w:t>
      </w:r>
      <w:r>
        <w:rPr>
          <w:rFonts w:ascii="Verdana" w:hAnsi="Verdana" w:cs="Verdana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position w:val="-1"/>
          <w:sz w:val="20"/>
          <w:szCs w:val="20"/>
        </w:rPr>
        <w:t>b</w:t>
      </w:r>
      <w:r>
        <w:rPr>
          <w:rFonts w:ascii="Verdana" w:hAnsi="Verdana" w:cs="Verdana"/>
          <w:position w:val="-1"/>
          <w:sz w:val="20"/>
          <w:szCs w:val="20"/>
        </w:rPr>
        <w:t>utt</w:t>
      </w:r>
      <w:r>
        <w:rPr>
          <w:rFonts w:ascii="Verdana" w:hAnsi="Verdana" w:cs="Verdana"/>
          <w:spacing w:val="-2"/>
          <w:position w:val="-1"/>
          <w:sz w:val="20"/>
          <w:szCs w:val="20"/>
        </w:rPr>
        <w:t>o</w:t>
      </w:r>
      <w:r>
        <w:rPr>
          <w:rFonts w:ascii="Verdana" w:hAnsi="Verdana" w:cs="Verdana"/>
          <w:position w:val="-1"/>
          <w:sz w:val="20"/>
          <w:szCs w:val="20"/>
        </w:rPr>
        <w:t>n on the co</w:t>
      </w:r>
      <w:r>
        <w:rPr>
          <w:rFonts w:ascii="Verdana" w:hAnsi="Verdana" w:cs="Verdana"/>
          <w:spacing w:val="-2"/>
          <w:position w:val="-1"/>
          <w:sz w:val="20"/>
          <w:szCs w:val="20"/>
        </w:rPr>
        <w:t>m</w:t>
      </w:r>
      <w:r>
        <w:rPr>
          <w:rFonts w:ascii="Verdana" w:hAnsi="Verdana" w:cs="Verdana"/>
          <w:position w:val="-1"/>
          <w:sz w:val="20"/>
          <w:szCs w:val="20"/>
        </w:rPr>
        <w:t>puter.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5082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9-  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Repea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ep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 xml:space="preserve">-8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 xml:space="preserve">d </w:t>
      </w:r>
      <w:proofErr w:type="spellStart"/>
      <w:r>
        <w:rPr>
          <w:rFonts w:ascii="Verdana" w:hAnsi="Verdana" w:cs="Verdana"/>
          <w:spacing w:val="-1"/>
          <w:sz w:val="20"/>
          <w:szCs w:val="20"/>
        </w:rPr>
        <w:t>libi</w:t>
      </w:r>
      <w:r>
        <w:rPr>
          <w:rFonts w:ascii="Verdana" w:hAnsi="Verdana" w:cs="Verdana"/>
          <w:sz w:val="20"/>
          <w:szCs w:val="20"/>
        </w:rPr>
        <w:t>tu</w:t>
      </w:r>
      <w:r>
        <w:rPr>
          <w:rFonts w:ascii="Verdana" w:hAnsi="Verdana" w:cs="Verdana"/>
          <w:spacing w:val="-1"/>
          <w:sz w:val="20"/>
          <w:szCs w:val="20"/>
        </w:rPr>
        <w:t>m</w:t>
      </w:r>
      <w:proofErr w:type="spellEnd"/>
      <w:r>
        <w:rPr>
          <w:rFonts w:ascii="Verdana" w:hAnsi="Verdana" w:cs="Verdana"/>
          <w:spacing w:val="-1"/>
          <w:sz w:val="20"/>
          <w:szCs w:val="20"/>
        </w:rPr>
        <w:t>.</w:t>
      </w:r>
    </w:p>
    <w:p w:rsidR="00842E16" w:rsidRDefault="00842E16" w:rsidP="003A533F">
      <w:pPr>
        <w:spacing w:after="0"/>
        <w:jc w:val="both"/>
        <w:sectPr w:rsidR="00842E16">
          <w:pgSz w:w="11920" w:h="16840"/>
          <w:pgMar w:top="1380" w:right="1680" w:bottom="900" w:left="1680" w:header="0" w:footer="717" w:gutter="0"/>
          <w:cols w:space="720"/>
        </w:sectPr>
      </w:pPr>
    </w:p>
    <w:p w:rsidR="00842E16" w:rsidRDefault="00842E16" w:rsidP="003A533F">
      <w:pPr>
        <w:spacing w:before="59" w:after="0" w:line="240" w:lineRule="auto"/>
        <w:ind w:left="2450" w:right="242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>SOP 5. Instr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u</w:t>
      </w:r>
      <w:r>
        <w:rPr>
          <w:rFonts w:ascii="Verdana" w:hAnsi="Verdana" w:cs="Verdana"/>
          <w:b/>
          <w:bCs/>
          <w:sz w:val="20"/>
          <w:szCs w:val="20"/>
        </w:rPr>
        <w:t>ment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Shut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down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4" w:after="0" w:line="280" w:lineRule="exact"/>
        <w:rPr>
          <w:sz w:val="28"/>
          <w:szCs w:val="28"/>
        </w:rPr>
      </w:pPr>
    </w:p>
    <w:p w:rsidR="00842E16" w:rsidRDefault="00842E16" w:rsidP="003A533F">
      <w:pPr>
        <w:tabs>
          <w:tab w:val="left" w:pos="460"/>
        </w:tabs>
        <w:spacing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 xml:space="preserve">If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ntend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to retu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 xml:space="preserve">n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o the </w:t>
      </w:r>
      <w:proofErr w:type="spellStart"/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yser</w:t>
      </w:r>
      <w:proofErr w:type="spellEnd"/>
      <w:r>
        <w:rPr>
          <w:rFonts w:ascii="Verdana" w:hAnsi="Verdana" w:cs="Verdana"/>
          <w:sz w:val="20"/>
          <w:szCs w:val="20"/>
        </w:rPr>
        <w:t xml:space="preserve"> the d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after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or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he fo</w:t>
      </w:r>
      <w:r>
        <w:rPr>
          <w:rFonts w:ascii="Verdana" w:hAnsi="Verdana" w:cs="Verdana"/>
          <w:spacing w:val="-1"/>
          <w:sz w:val="20"/>
          <w:szCs w:val="20"/>
        </w:rPr>
        <w:t>ll</w:t>
      </w:r>
      <w:r>
        <w:rPr>
          <w:rFonts w:ascii="Verdana" w:hAnsi="Verdana" w:cs="Verdana"/>
          <w:sz w:val="20"/>
          <w:szCs w:val="20"/>
        </w:rPr>
        <w:t>ow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ng days: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5" w:after="0" w:line="280" w:lineRule="exact"/>
        <w:rPr>
          <w:sz w:val="28"/>
          <w:szCs w:val="28"/>
        </w:rPr>
      </w:pPr>
    </w:p>
    <w:p w:rsidR="00842E16" w:rsidRDefault="00842E16" w:rsidP="003A533F">
      <w:pPr>
        <w:spacing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1-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Click</w:t>
      </w:r>
      <w:proofErr w:type="gramEnd"/>
      <w:r>
        <w:rPr>
          <w:rFonts w:ascii="Verdana" w:hAnsi="Verdana" w:cs="Verdana"/>
          <w:sz w:val="20"/>
          <w:szCs w:val="20"/>
        </w:rPr>
        <w:t xml:space="preserve"> on the STANDBY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utt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360" w:lineRule="auto"/>
        <w:ind w:left="118" w:right="161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2-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ose</w:t>
      </w:r>
      <w:proofErr w:type="gramEnd"/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gent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sz w:val="20"/>
          <w:szCs w:val="20"/>
        </w:rPr>
        <w:t>y</w:t>
      </w:r>
      <w:r>
        <w:rPr>
          <w:rFonts w:ascii="Verdana" w:hAnsi="Verdana" w:cs="Verdana"/>
          <w:b/>
          <w:bCs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he </w:t>
      </w:r>
      <w:r>
        <w:rPr>
          <w:rFonts w:ascii="Verdana" w:hAnsi="Verdana" w:cs="Verdana"/>
          <w:spacing w:val="-1"/>
          <w:sz w:val="20"/>
          <w:szCs w:val="20"/>
        </w:rPr>
        <w:t>ga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val</w:t>
      </w:r>
      <w:r>
        <w:rPr>
          <w:rFonts w:ascii="Verdana" w:hAnsi="Verdana" w:cs="Verdana"/>
          <w:sz w:val="20"/>
          <w:szCs w:val="20"/>
        </w:rPr>
        <w:t>v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 xml:space="preserve">e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pacing w:val="1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men</w:t>
      </w:r>
      <w:r>
        <w:rPr>
          <w:rFonts w:ascii="Verdana" w:hAnsi="Verdana" w:cs="Verdana"/>
          <w:sz w:val="20"/>
          <w:szCs w:val="20"/>
        </w:rPr>
        <w:t xml:space="preserve">ts </w:t>
      </w:r>
      <w:r>
        <w:rPr>
          <w:rFonts w:ascii="Verdana" w:hAnsi="Verdana" w:cs="Verdana"/>
          <w:spacing w:val="-1"/>
          <w:sz w:val="20"/>
          <w:szCs w:val="20"/>
        </w:rPr>
        <w:t>lo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r </w:t>
      </w:r>
      <w:r>
        <w:rPr>
          <w:rFonts w:ascii="Verdana" w:hAnsi="Verdana" w:cs="Verdana"/>
          <w:spacing w:val="-1"/>
          <w:sz w:val="20"/>
          <w:szCs w:val="20"/>
        </w:rPr>
        <w:t>con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ro</w:t>
      </w:r>
      <w:r>
        <w:rPr>
          <w:rFonts w:ascii="Verdana" w:hAnsi="Verdana" w:cs="Verdana"/>
          <w:sz w:val="20"/>
          <w:szCs w:val="20"/>
        </w:rPr>
        <w:t>l un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t.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Th</w:t>
      </w:r>
      <w:r>
        <w:rPr>
          <w:rFonts w:ascii="Verdana" w:hAnsi="Verdana" w:cs="Verdana"/>
          <w:sz w:val="20"/>
          <w:szCs w:val="20"/>
        </w:rPr>
        <w:t xml:space="preserve">e </w:t>
      </w:r>
      <w:r>
        <w:rPr>
          <w:rFonts w:ascii="Verdana" w:hAnsi="Verdana" w:cs="Verdana"/>
          <w:spacing w:val="-1"/>
          <w:sz w:val="20"/>
          <w:szCs w:val="20"/>
        </w:rPr>
        <w:t>back o</w:t>
      </w:r>
      <w:r>
        <w:rPr>
          <w:rFonts w:ascii="Verdana" w:hAnsi="Verdana" w:cs="Verdana"/>
          <w:sz w:val="20"/>
          <w:szCs w:val="20"/>
        </w:rPr>
        <w:t>v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 xml:space="preserve">l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 xml:space="preserve">e </w:t>
      </w:r>
      <w:r>
        <w:rPr>
          <w:rFonts w:ascii="Verdana" w:hAnsi="Verdana" w:cs="Verdana"/>
          <w:spacing w:val="-1"/>
          <w:sz w:val="20"/>
          <w:szCs w:val="20"/>
        </w:rPr>
        <w:t>mai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ta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d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a </w:t>
      </w:r>
      <w:r>
        <w:rPr>
          <w:rFonts w:ascii="Verdana" w:hAnsi="Verdana" w:cs="Verdana"/>
          <w:spacing w:val="-1"/>
          <w:sz w:val="20"/>
          <w:szCs w:val="20"/>
        </w:rPr>
        <w:t>lo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r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 no</w:t>
      </w:r>
      <w:r>
        <w:rPr>
          <w:rFonts w:ascii="Verdana" w:hAnsi="Verdana" w:cs="Verdana"/>
          <w:spacing w:val="-1"/>
          <w:sz w:val="20"/>
          <w:szCs w:val="20"/>
        </w:rPr>
        <w:t>rma</w:t>
      </w:r>
      <w:r>
        <w:rPr>
          <w:rFonts w:ascii="Verdana" w:hAnsi="Verdana" w:cs="Verdana"/>
          <w:sz w:val="20"/>
          <w:szCs w:val="20"/>
        </w:rPr>
        <w:t>l t</w:t>
      </w:r>
      <w:r>
        <w:rPr>
          <w:rFonts w:ascii="Verdana" w:hAnsi="Verdana" w:cs="Verdana"/>
          <w:spacing w:val="-1"/>
          <w:sz w:val="20"/>
          <w:szCs w:val="20"/>
        </w:rPr>
        <w:t>empera</w:t>
      </w:r>
      <w:r>
        <w:rPr>
          <w:rFonts w:ascii="Verdana" w:hAnsi="Verdana" w:cs="Verdana"/>
          <w:spacing w:val="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ur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the </w:t>
      </w:r>
      <w:r>
        <w:rPr>
          <w:rFonts w:ascii="Verdana" w:hAnsi="Verdana" w:cs="Verdana"/>
          <w:spacing w:val="-1"/>
          <w:sz w:val="20"/>
          <w:szCs w:val="20"/>
        </w:rPr>
        <w:t>lase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ll </w:t>
      </w:r>
      <w:r>
        <w:rPr>
          <w:rFonts w:ascii="Verdana" w:hAnsi="Verdana" w:cs="Verdana"/>
          <w:spacing w:val="-1"/>
          <w:sz w:val="20"/>
          <w:szCs w:val="20"/>
        </w:rPr>
        <w:t xml:space="preserve">be </w:t>
      </w:r>
      <w:r>
        <w:rPr>
          <w:rFonts w:ascii="Verdana" w:hAnsi="Verdana" w:cs="Verdana"/>
          <w:sz w:val="20"/>
          <w:szCs w:val="20"/>
        </w:rPr>
        <w:t>shut off and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pressu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e is close to zero as</w:t>
      </w:r>
      <w:r>
        <w:rPr>
          <w:rFonts w:ascii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ow of he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 xml:space="preserve">ium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s kept 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 xml:space="preserve">ather </w:t>
      </w:r>
      <w:r>
        <w:rPr>
          <w:rFonts w:ascii="Verdana" w:hAnsi="Verdana" w:cs="Verdana"/>
          <w:spacing w:val="-1"/>
          <w:sz w:val="20"/>
          <w:szCs w:val="20"/>
        </w:rPr>
        <w:t>lo</w:t>
      </w:r>
      <w:r>
        <w:rPr>
          <w:rFonts w:ascii="Verdana" w:hAnsi="Verdana" w:cs="Verdana"/>
          <w:sz w:val="20"/>
          <w:szCs w:val="20"/>
        </w:rPr>
        <w:t>w.</w:t>
      </w:r>
    </w:p>
    <w:p w:rsidR="00842E16" w:rsidRDefault="00842E16" w:rsidP="003A533F">
      <w:pPr>
        <w:spacing w:before="4" w:after="0" w:line="160" w:lineRule="exact"/>
        <w:rPr>
          <w:sz w:val="16"/>
          <w:szCs w:val="16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645297" w:rsidP="003A533F">
      <w:pPr>
        <w:tabs>
          <w:tab w:val="left" w:pos="460"/>
        </w:tabs>
        <w:spacing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r w:rsidRPr="00645297">
        <w:rPr>
          <w:noProof/>
        </w:rPr>
        <w:pict>
          <v:group id="_x0000_s1128" style="position:absolute;left:0;text-align:left;margin-left:104.4pt;margin-top:21.95pt;width:344.15pt;height:334.55pt;z-index:-251654144;mso-position-horizontal-relative:page" coordorigin="2088,439" coordsize="6883,6691">
            <v:shape id="_x0000_s1129" type="#_x0000_t75" style="position:absolute;left:2088;top:4670;width:2910;height:2460"/>
            <v:shape id="_x0000_s1130" type="#_x0000_t75" style="position:absolute;left:3244;top:2276;width:4033;height:3827"/>
            <v:shape id="_x0000_s1131" type="#_x0000_t75" style="position:absolute;left:5340;top:1431;width:2458;height:2611"/>
            <v:shape id="_x0000_s1132" type="#_x0000_t75" style="position:absolute;left:5494;top:1008;width:768;height:346"/>
            <v:shape id="_x0000_s1133" type="#_x0000_t75" style="position:absolute;left:6270;top:439;width:2701;height:2180"/>
            <w10:wrap anchorx="page"/>
          </v:group>
        </w:pict>
      </w:r>
      <w:r w:rsidR="00842E16">
        <w:rPr>
          <w:rFonts w:ascii="Times New Roman" w:hAnsi="Times New Roman"/>
          <w:sz w:val="20"/>
          <w:szCs w:val="20"/>
        </w:rPr>
        <w:t>-</w:t>
      </w:r>
      <w:r w:rsidR="00842E16">
        <w:rPr>
          <w:rFonts w:ascii="Times New Roman" w:hAnsi="Times New Roman"/>
          <w:sz w:val="20"/>
          <w:szCs w:val="20"/>
        </w:rPr>
        <w:tab/>
      </w:r>
      <w:r w:rsidR="00842E16">
        <w:rPr>
          <w:rFonts w:ascii="Verdana" w:hAnsi="Verdana" w:cs="Verdana"/>
          <w:sz w:val="20"/>
          <w:szCs w:val="20"/>
        </w:rPr>
        <w:t xml:space="preserve">If not </w:t>
      </w:r>
      <w:r w:rsidR="00842E16">
        <w:rPr>
          <w:rFonts w:ascii="Verdana" w:hAnsi="Verdana" w:cs="Verdana"/>
          <w:spacing w:val="-1"/>
          <w:sz w:val="20"/>
          <w:szCs w:val="20"/>
        </w:rPr>
        <w:t>i</w:t>
      </w:r>
      <w:r w:rsidR="00842E16">
        <w:rPr>
          <w:rFonts w:ascii="Verdana" w:hAnsi="Verdana" w:cs="Verdana"/>
          <w:sz w:val="20"/>
          <w:szCs w:val="20"/>
        </w:rPr>
        <w:t>nte</w:t>
      </w:r>
      <w:r w:rsidR="00842E16">
        <w:rPr>
          <w:rFonts w:ascii="Verdana" w:hAnsi="Verdana" w:cs="Verdana"/>
          <w:spacing w:val="-1"/>
          <w:sz w:val="20"/>
          <w:szCs w:val="20"/>
        </w:rPr>
        <w:t>n</w:t>
      </w:r>
      <w:r w:rsidR="00842E16">
        <w:rPr>
          <w:rFonts w:ascii="Verdana" w:hAnsi="Verdana" w:cs="Verdana"/>
          <w:sz w:val="20"/>
          <w:szCs w:val="20"/>
        </w:rPr>
        <w:t>d</w:t>
      </w:r>
      <w:r w:rsidR="00842E16">
        <w:rPr>
          <w:rFonts w:ascii="Verdana" w:hAnsi="Verdana" w:cs="Verdana"/>
          <w:spacing w:val="-1"/>
          <w:sz w:val="20"/>
          <w:szCs w:val="20"/>
        </w:rPr>
        <w:t>i</w:t>
      </w:r>
      <w:r w:rsidR="00842E16">
        <w:rPr>
          <w:rFonts w:ascii="Verdana" w:hAnsi="Verdana" w:cs="Verdana"/>
          <w:sz w:val="20"/>
          <w:szCs w:val="20"/>
        </w:rPr>
        <w:t>ng to</w:t>
      </w:r>
      <w:r w:rsidR="00842E16">
        <w:rPr>
          <w:rFonts w:ascii="Verdana" w:hAnsi="Verdana" w:cs="Verdana"/>
          <w:spacing w:val="-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 xml:space="preserve">use the </w:t>
      </w:r>
      <w:r w:rsidR="00842E16">
        <w:rPr>
          <w:rFonts w:ascii="Verdana" w:hAnsi="Verdana" w:cs="Verdana"/>
          <w:spacing w:val="-1"/>
          <w:sz w:val="20"/>
          <w:szCs w:val="20"/>
        </w:rPr>
        <w:t>i</w:t>
      </w:r>
      <w:r w:rsidR="00842E16">
        <w:rPr>
          <w:rFonts w:ascii="Verdana" w:hAnsi="Verdana" w:cs="Verdana"/>
          <w:sz w:val="20"/>
          <w:szCs w:val="20"/>
        </w:rPr>
        <w:t>nst</w:t>
      </w:r>
      <w:r w:rsidR="00842E16">
        <w:rPr>
          <w:rFonts w:ascii="Verdana" w:hAnsi="Verdana" w:cs="Verdana"/>
          <w:spacing w:val="-2"/>
          <w:sz w:val="20"/>
          <w:szCs w:val="20"/>
        </w:rPr>
        <w:t>r</w:t>
      </w:r>
      <w:r w:rsidR="00842E16">
        <w:rPr>
          <w:rFonts w:ascii="Verdana" w:hAnsi="Verdana" w:cs="Verdana"/>
          <w:sz w:val="20"/>
          <w:szCs w:val="20"/>
        </w:rPr>
        <w:t>u</w:t>
      </w:r>
      <w:r w:rsidR="00842E16">
        <w:rPr>
          <w:rFonts w:ascii="Verdana" w:hAnsi="Verdana" w:cs="Verdana"/>
          <w:spacing w:val="-2"/>
          <w:sz w:val="20"/>
          <w:szCs w:val="20"/>
        </w:rPr>
        <w:t>m</w:t>
      </w:r>
      <w:r w:rsidR="00842E16">
        <w:rPr>
          <w:rFonts w:ascii="Verdana" w:hAnsi="Verdana" w:cs="Verdana"/>
          <w:spacing w:val="-1"/>
          <w:sz w:val="20"/>
          <w:szCs w:val="20"/>
        </w:rPr>
        <w:t>e</w:t>
      </w:r>
      <w:r w:rsidR="00842E16">
        <w:rPr>
          <w:rFonts w:ascii="Verdana" w:hAnsi="Verdana" w:cs="Verdana"/>
          <w:sz w:val="20"/>
          <w:szCs w:val="20"/>
        </w:rPr>
        <w:t>nt for</w:t>
      </w:r>
      <w:r w:rsidR="00842E16">
        <w:rPr>
          <w:rFonts w:ascii="Verdana" w:hAnsi="Verdana" w:cs="Verdana"/>
          <w:spacing w:val="-1"/>
          <w:sz w:val="20"/>
          <w:szCs w:val="20"/>
        </w:rPr>
        <w:t xml:space="preserve"> </w:t>
      </w:r>
      <w:r w:rsidR="00842E16">
        <w:rPr>
          <w:rFonts w:ascii="Verdana" w:hAnsi="Verdana" w:cs="Verdana"/>
          <w:sz w:val="20"/>
          <w:szCs w:val="20"/>
        </w:rPr>
        <w:t>the</w:t>
      </w:r>
      <w:r w:rsidR="00842E16">
        <w:rPr>
          <w:rFonts w:ascii="Verdana" w:hAnsi="Verdana" w:cs="Verdana"/>
          <w:spacing w:val="-1"/>
          <w:sz w:val="20"/>
          <w:szCs w:val="20"/>
        </w:rPr>
        <w:t xml:space="preserve"> f</w:t>
      </w:r>
      <w:r w:rsidR="00842E16">
        <w:rPr>
          <w:rFonts w:ascii="Verdana" w:hAnsi="Verdana" w:cs="Verdana"/>
          <w:sz w:val="20"/>
          <w:szCs w:val="20"/>
        </w:rPr>
        <w:t>ol</w:t>
      </w:r>
      <w:r w:rsidR="00842E16">
        <w:rPr>
          <w:rFonts w:ascii="Verdana" w:hAnsi="Verdana" w:cs="Verdana"/>
          <w:spacing w:val="-1"/>
          <w:sz w:val="20"/>
          <w:szCs w:val="20"/>
        </w:rPr>
        <w:t>l</w:t>
      </w:r>
      <w:r w:rsidR="00842E16">
        <w:rPr>
          <w:rFonts w:ascii="Verdana" w:hAnsi="Verdana" w:cs="Verdana"/>
          <w:sz w:val="20"/>
          <w:szCs w:val="20"/>
        </w:rPr>
        <w:t>ow</w:t>
      </w:r>
      <w:r w:rsidR="00842E16">
        <w:rPr>
          <w:rFonts w:ascii="Verdana" w:hAnsi="Verdana" w:cs="Verdana"/>
          <w:spacing w:val="-1"/>
          <w:sz w:val="20"/>
          <w:szCs w:val="20"/>
        </w:rPr>
        <w:t>i</w:t>
      </w:r>
      <w:r w:rsidR="00842E16">
        <w:rPr>
          <w:rFonts w:ascii="Verdana" w:hAnsi="Verdana" w:cs="Verdana"/>
          <w:sz w:val="20"/>
          <w:szCs w:val="20"/>
        </w:rPr>
        <w:t>ng 10 days:</w:t>
      </w: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5" w:after="0" w:line="280" w:lineRule="exact"/>
        <w:rPr>
          <w:sz w:val="28"/>
          <w:szCs w:val="28"/>
        </w:rPr>
      </w:pPr>
    </w:p>
    <w:p w:rsidR="00842E16" w:rsidRDefault="00842E16" w:rsidP="003A533F">
      <w:pPr>
        <w:spacing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1-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choose</w:t>
      </w:r>
      <w:proofErr w:type="gramEnd"/>
      <w:r>
        <w:rPr>
          <w:rFonts w:ascii="Verdana" w:hAnsi="Verdana" w:cs="Verdana"/>
          <w:sz w:val="20"/>
          <w:szCs w:val="20"/>
        </w:rPr>
        <w:t xml:space="preserve"> EX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 from 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file menu.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s w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l tu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of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he </w:t>
      </w:r>
      <w:r>
        <w:rPr>
          <w:rFonts w:ascii="Verdana" w:hAnsi="Verdana" w:cs="Verdana"/>
          <w:spacing w:val="-1"/>
          <w:sz w:val="20"/>
          <w:szCs w:val="20"/>
        </w:rPr>
        <w:t>po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 to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the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r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me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z w:val="20"/>
          <w:szCs w:val="20"/>
        </w:rPr>
        <w:t>t,</w:t>
      </w:r>
      <w:r>
        <w:rPr>
          <w:rFonts w:ascii="Verdana" w:hAnsi="Verdana" w:cs="Verdana"/>
          <w:spacing w:val="-1"/>
          <w:sz w:val="20"/>
          <w:szCs w:val="20"/>
        </w:rPr>
        <w:t xml:space="preserve"> a</w:t>
      </w:r>
      <w:r>
        <w:rPr>
          <w:rFonts w:ascii="Verdana" w:hAnsi="Verdana" w:cs="Verdana"/>
          <w:sz w:val="20"/>
          <w:szCs w:val="20"/>
        </w:rPr>
        <w:t xml:space="preserve">nd </w:t>
      </w:r>
      <w:r>
        <w:rPr>
          <w:rFonts w:ascii="Verdana" w:hAnsi="Verdana" w:cs="Verdana"/>
          <w:spacing w:val="-1"/>
          <w:sz w:val="20"/>
          <w:szCs w:val="20"/>
        </w:rPr>
        <w:t>allo</w:t>
      </w:r>
      <w:r>
        <w:rPr>
          <w:rFonts w:ascii="Verdana" w:hAnsi="Verdana" w:cs="Verdana"/>
          <w:sz w:val="20"/>
          <w:szCs w:val="20"/>
        </w:rPr>
        <w:t xml:space="preserve">w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 xml:space="preserve">he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v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ns to</w:t>
      </w:r>
      <w:r>
        <w:rPr>
          <w:rFonts w:ascii="Verdana" w:hAnsi="Verdana" w:cs="Verdana"/>
          <w:spacing w:val="-1"/>
          <w:sz w:val="20"/>
          <w:szCs w:val="20"/>
        </w:rPr>
        <w:t xml:space="preserve"> coo</w:t>
      </w:r>
      <w:r>
        <w:rPr>
          <w:rFonts w:ascii="Verdana" w:hAnsi="Verdana" w:cs="Verdana"/>
          <w:sz w:val="20"/>
          <w:szCs w:val="20"/>
        </w:rPr>
        <w:t xml:space="preserve">l </w:t>
      </w:r>
      <w:r>
        <w:rPr>
          <w:rFonts w:ascii="Verdana" w:hAnsi="Verdana" w:cs="Verdana"/>
          <w:spacing w:val="-1"/>
          <w:sz w:val="20"/>
          <w:szCs w:val="20"/>
        </w:rPr>
        <w:t>do</w:t>
      </w:r>
      <w:r>
        <w:rPr>
          <w:rFonts w:ascii="Verdana" w:hAnsi="Verdana" w:cs="Verdana"/>
          <w:sz w:val="20"/>
          <w:szCs w:val="20"/>
        </w:rPr>
        <w:t>wn.</w:t>
      </w:r>
    </w:p>
    <w:p w:rsidR="00842E16" w:rsidRDefault="00842E16" w:rsidP="003A533F">
      <w:pPr>
        <w:spacing w:before="2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2-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proofErr w:type="gramEnd"/>
      <w:r>
        <w:rPr>
          <w:rFonts w:ascii="Verdana" w:hAnsi="Verdana" w:cs="Verdana"/>
          <w:sz w:val="20"/>
          <w:szCs w:val="20"/>
        </w:rPr>
        <w:t xml:space="preserve"> gas va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 xml:space="preserve">ves on the 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nstrum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nts</w:t>
      </w:r>
      <w:r>
        <w:rPr>
          <w:rFonts w:ascii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ower control un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 should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 t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ghten</w:t>
      </w:r>
      <w:r>
        <w:rPr>
          <w:rFonts w:ascii="Verdana" w:hAnsi="Verdana" w:cs="Verdana"/>
          <w:spacing w:val="-2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gentl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y</w:t>
      </w:r>
      <w:r>
        <w:rPr>
          <w:rFonts w:ascii="Verdana" w:hAnsi="Verdana" w:cs="Verdana"/>
          <w:sz w:val="20"/>
          <w:szCs w:val="20"/>
        </w:rPr>
        <w:t>.</w:t>
      </w:r>
    </w:p>
    <w:p w:rsidR="00842E16" w:rsidRDefault="00842E16" w:rsidP="003A533F">
      <w:pPr>
        <w:spacing w:before="1" w:after="0" w:line="120" w:lineRule="exact"/>
        <w:rPr>
          <w:sz w:val="12"/>
          <w:szCs w:val="12"/>
        </w:rPr>
      </w:pPr>
    </w:p>
    <w:p w:rsidR="00842E16" w:rsidRDefault="00842E16" w:rsidP="003A533F">
      <w:pPr>
        <w:spacing w:after="0" w:line="240" w:lineRule="auto"/>
        <w:ind w:left="118" w:right="-20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 xml:space="preserve">3- 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proofErr w:type="gramEnd"/>
      <w:r>
        <w:rPr>
          <w:rFonts w:ascii="Verdana" w:hAnsi="Verdana" w:cs="Verdana"/>
          <w:sz w:val="20"/>
          <w:szCs w:val="20"/>
        </w:rPr>
        <w:t xml:space="preserve"> gas su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 xml:space="preserve">y can now be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urned off.</w:t>
      </w:r>
    </w:p>
    <w:p w:rsidR="00842E16" w:rsidRDefault="00842E16" w:rsidP="003A533F">
      <w:pPr>
        <w:spacing w:before="1" w:after="0" w:line="180" w:lineRule="exact"/>
        <w:rPr>
          <w:sz w:val="18"/>
          <w:szCs w:val="18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40" w:lineRule="auto"/>
        <w:ind w:left="1427" w:right="1405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SOP 6.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proofErr w:type="gramStart"/>
      <w:r>
        <w:rPr>
          <w:rFonts w:ascii="Verdana" w:hAnsi="Verdana" w:cs="Verdana"/>
          <w:b/>
          <w:bCs/>
          <w:sz w:val="20"/>
          <w:szCs w:val="20"/>
        </w:rPr>
        <w:t>Ca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l</w:t>
      </w:r>
      <w:r>
        <w:rPr>
          <w:rFonts w:ascii="Verdana" w:hAnsi="Verdana" w:cs="Verdana"/>
          <w:b/>
          <w:bCs/>
          <w:sz w:val="20"/>
          <w:szCs w:val="20"/>
        </w:rPr>
        <w:t>culat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hAnsi="Verdana" w:cs="Verdana"/>
          <w:b/>
          <w:bCs/>
          <w:sz w:val="20"/>
          <w:szCs w:val="20"/>
        </w:rPr>
        <w:t>on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of atmo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s</w:t>
      </w:r>
      <w:r>
        <w:rPr>
          <w:rFonts w:ascii="Verdana" w:hAnsi="Verdana" w:cs="Verdana"/>
          <w:b/>
          <w:bCs/>
          <w:sz w:val="20"/>
          <w:szCs w:val="20"/>
        </w:rPr>
        <w:t>ph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e</w:t>
      </w:r>
      <w:r>
        <w:rPr>
          <w:rFonts w:ascii="Verdana" w:hAnsi="Verdana" w:cs="Verdana"/>
          <w:b/>
          <w:bCs/>
          <w:sz w:val="20"/>
          <w:szCs w:val="20"/>
        </w:rPr>
        <w:t>ric conc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en</w:t>
      </w:r>
      <w:r>
        <w:rPr>
          <w:rFonts w:ascii="Verdana" w:hAnsi="Verdana" w:cs="Verdana"/>
          <w:b/>
          <w:bCs/>
          <w:sz w:val="20"/>
          <w:szCs w:val="20"/>
        </w:rPr>
        <w:t>trat</w:t>
      </w:r>
      <w:r>
        <w:rPr>
          <w:rFonts w:ascii="Verdana" w:hAnsi="Verdana" w:cs="Verdana"/>
          <w:b/>
          <w:bCs/>
          <w:spacing w:val="-1"/>
          <w:sz w:val="20"/>
          <w:szCs w:val="20"/>
        </w:rPr>
        <w:t>i</w:t>
      </w:r>
      <w:r>
        <w:rPr>
          <w:rFonts w:ascii="Verdana" w:hAnsi="Verdana" w:cs="Verdana"/>
          <w:b/>
          <w:bCs/>
          <w:sz w:val="20"/>
          <w:szCs w:val="20"/>
        </w:rPr>
        <w:t>ons.</w:t>
      </w:r>
      <w:proofErr w:type="gramEnd"/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200" w:lineRule="exact"/>
        <w:rPr>
          <w:sz w:val="20"/>
          <w:szCs w:val="20"/>
        </w:rPr>
      </w:pPr>
    </w:p>
    <w:p w:rsidR="00842E16" w:rsidRDefault="00842E16" w:rsidP="003A533F">
      <w:pPr>
        <w:spacing w:before="5" w:after="0" w:line="200" w:lineRule="exact"/>
        <w:rPr>
          <w:sz w:val="20"/>
          <w:szCs w:val="20"/>
        </w:rPr>
      </w:pPr>
    </w:p>
    <w:p w:rsidR="00842E16" w:rsidRDefault="00842E16" w:rsidP="003A533F">
      <w:pPr>
        <w:spacing w:after="0" w:line="360" w:lineRule="auto"/>
        <w:ind w:left="118" w:right="5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The atmospheric concentration of carbon (</w:t>
      </w:r>
      <w:r>
        <w:rPr>
          <w:rFonts w:ascii="Verdana" w:hAnsi="Verdana" w:cs="Verdana"/>
          <w:spacing w:val="-1"/>
          <w:sz w:val="20"/>
          <w:szCs w:val="20"/>
        </w:rPr>
        <w:t>i.e. O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EC)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pacing w:val="1"/>
          <w:sz w:val="20"/>
          <w:szCs w:val="20"/>
        </w:rPr>
        <w:t>a</w:t>
      </w:r>
      <w:r>
        <w:rPr>
          <w:rFonts w:ascii="Verdana" w:hAnsi="Verdana" w:cs="Verdana"/>
          <w:spacing w:val="-1"/>
          <w:sz w:val="20"/>
          <w:szCs w:val="20"/>
        </w:rPr>
        <w:t>lc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la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 from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mount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carbon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OC</w:t>
      </w:r>
      <w:r>
        <w:rPr>
          <w:rFonts w:ascii="Verdana" w:hAnsi="Verdana" w:cs="Verdana"/>
          <w:spacing w:val="2"/>
          <w:sz w:val="20"/>
          <w:szCs w:val="20"/>
        </w:rPr>
        <w:t xml:space="preserve"> or </w:t>
      </w:r>
      <w:r>
        <w:rPr>
          <w:rFonts w:ascii="Verdana" w:hAnsi="Verdana" w:cs="Verdana"/>
          <w:sz w:val="20"/>
          <w:szCs w:val="20"/>
        </w:rPr>
        <w:t>EC)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pe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square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centimeter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 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er</w:t>
      </w:r>
      <w:r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d</w:t>
      </w:r>
      <w:r>
        <w:rPr>
          <w:rFonts w:ascii="Verdana" w:hAnsi="Verdana" w:cs="Verdana"/>
          <w:spacing w:val="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ermi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>r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m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al</w:t>
      </w:r>
      <w:r>
        <w:rPr>
          <w:rFonts w:ascii="Verdana" w:hAnsi="Verdana" w:cs="Verdana"/>
          <w:sz w:val="20"/>
          <w:szCs w:val="20"/>
        </w:rPr>
        <w:t>ys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s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 xml:space="preserve">unch, 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nd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vol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a</w:t>
      </w:r>
      <w:r>
        <w:rPr>
          <w:rFonts w:ascii="Verdana" w:hAnsi="Verdana" w:cs="Verdana"/>
          <w:sz w:val="20"/>
          <w:szCs w:val="20"/>
        </w:rPr>
        <w:t>ir sampled</w:t>
      </w:r>
      <w:r>
        <w:rPr>
          <w:rFonts w:ascii="Verdana" w:hAnsi="Verdana" w:cs="Verdana"/>
          <w:spacing w:val="7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h</w:t>
      </w:r>
      <w:r>
        <w:rPr>
          <w:rFonts w:ascii="Verdana" w:hAnsi="Verdana" w:cs="Verdana"/>
          <w:sz w:val="20"/>
          <w:szCs w:val="20"/>
        </w:rPr>
        <w:t>rough the</w:t>
      </w:r>
      <w:r>
        <w:rPr>
          <w:rFonts w:ascii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filter as:</w:t>
      </w:r>
    </w:p>
    <w:p w:rsidR="00842E16" w:rsidRDefault="00842E16" w:rsidP="003A533F">
      <w:pPr>
        <w:tabs>
          <w:tab w:val="left" w:pos="6580"/>
        </w:tabs>
        <w:spacing w:after="0" w:line="281" w:lineRule="exact"/>
        <w:ind w:left="2278" w:right="-20"/>
        <w:rPr>
          <w:rFonts w:ascii="Verdana" w:hAnsi="Verdana" w:cs="Verdana"/>
          <w:sz w:val="20"/>
          <w:szCs w:val="20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t>[</w:t>
      </w:r>
      <w:proofErr w:type="gramStart"/>
      <w:r>
        <w:rPr>
          <w:rFonts w:ascii="Times New Roman" w:hAnsi="Times New Roman"/>
          <w:i/>
          <w:position w:val="-1"/>
          <w:sz w:val="24"/>
          <w:szCs w:val="24"/>
        </w:rPr>
        <w:t>C</w:t>
      </w:r>
      <w:r>
        <w:rPr>
          <w:rFonts w:ascii="Times New Roman" w:hAnsi="Times New Roman"/>
          <w:i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]</w:t>
      </w:r>
      <w:proofErr w:type="gramEnd"/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 xml:space="preserve">= </w:t>
      </w:r>
      <w:r>
        <w:rPr>
          <w:rFonts w:ascii="Times New Roman" w:hAnsi="Times New Roman"/>
          <w:i/>
          <w:position w:val="-1"/>
          <w:sz w:val="24"/>
          <w:szCs w:val="24"/>
        </w:rPr>
        <w:t xml:space="preserve">m </w:t>
      </w:r>
      <w:r>
        <w:rPr>
          <w:rFonts w:ascii="Arial" w:hAnsi="Arial" w:cs="Arial"/>
          <w:position w:val="-1"/>
          <w:sz w:val="24"/>
          <w:szCs w:val="24"/>
        </w:rPr>
        <w:t xml:space="preserve">. </w:t>
      </w:r>
      <w:r>
        <w:rPr>
          <w:rFonts w:ascii="Times New Roman" w:hAnsi="Times New Roman"/>
          <w:i/>
          <w:position w:val="-1"/>
          <w:sz w:val="25"/>
          <w:szCs w:val="25"/>
        </w:rPr>
        <w:t>S</w:t>
      </w:r>
      <w:r>
        <w:rPr>
          <w:rFonts w:ascii="Times New Roman" w:hAnsi="Times New Roman"/>
          <w:i/>
          <w:spacing w:val="-3"/>
          <w:position w:val="-1"/>
          <w:sz w:val="25"/>
          <w:szCs w:val="25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/ </w:t>
      </w:r>
      <w:r>
        <w:rPr>
          <w:rFonts w:ascii="Times New Roman" w:hAnsi="Times New Roman"/>
          <w:i/>
          <w:position w:val="-1"/>
          <w:sz w:val="24"/>
          <w:szCs w:val="24"/>
        </w:rPr>
        <w:t>V</w:t>
      </w:r>
      <w:r>
        <w:rPr>
          <w:rFonts w:ascii="Times New Roman" w:hAnsi="Times New Roman"/>
          <w:i/>
          <w:position w:val="-1"/>
          <w:sz w:val="24"/>
          <w:szCs w:val="24"/>
        </w:rPr>
        <w:tab/>
      </w:r>
      <w:r>
        <w:rPr>
          <w:rFonts w:ascii="Verdana" w:hAnsi="Verdana" w:cs="Verdana"/>
          <w:position w:val="-1"/>
          <w:sz w:val="20"/>
          <w:szCs w:val="20"/>
        </w:rPr>
        <w:t>(Eq. 2)</w:t>
      </w:r>
    </w:p>
    <w:p w:rsidR="00842E16" w:rsidRDefault="00842E16" w:rsidP="003A533F">
      <w:pPr>
        <w:spacing w:before="5" w:after="0" w:line="240" w:lineRule="auto"/>
        <w:ind w:left="118" w:right="7671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where</w:t>
      </w:r>
      <w:proofErr w:type="gramEnd"/>
      <w:r>
        <w:rPr>
          <w:rFonts w:ascii="Verdana" w:hAnsi="Verdana" w:cs="Verdana"/>
          <w:sz w:val="20"/>
          <w:szCs w:val="20"/>
        </w:rPr>
        <w:t>:</w:t>
      </w:r>
    </w:p>
    <w:p w:rsidR="00842E16" w:rsidRDefault="00842E16" w:rsidP="003A533F">
      <w:pPr>
        <w:spacing w:after="0" w:line="120" w:lineRule="exact"/>
        <w:rPr>
          <w:sz w:val="12"/>
          <w:szCs w:val="12"/>
        </w:rPr>
      </w:pPr>
    </w:p>
    <w:p w:rsidR="00842E16" w:rsidRPr="00237EEB" w:rsidRDefault="00842E16" w:rsidP="003A533F">
      <w:pPr>
        <w:spacing w:after="0" w:line="344" w:lineRule="auto"/>
        <w:ind w:left="118" w:right="53"/>
        <w:jc w:val="both"/>
        <w:rPr>
          <w:rFonts w:ascii="Verdana" w:hAnsi="Verdana" w:cs="Verdana"/>
          <w:sz w:val="20"/>
          <w:szCs w:val="20"/>
          <w:vertAlign w:val="subscript"/>
        </w:rPr>
      </w:pPr>
      <w:r>
        <w:rPr>
          <w:rFonts w:ascii="Verdana" w:hAnsi="Verdana" w:cs="Verdana"/>
          <w:sz w:val="20"/>
          <w:szCs w:val="20"/>
        </w:rPr>
        <w:t>[</w:t>
      </w:r>
      <w:proofErr w:type="gramStart"/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>
        <w:rPr>
          <w:rFonts w:ascii="Verdana" w:hAnsi="Verdana" w:cs="Verdana"/>
          <w:sz w:val="20"/>
          <w:szCs w:val="20"/>
        </w:rPr>
        <w:t>]</w:t>
      </w:r>
      <w:proofErr w:type="gramEnd"/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is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carbon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</w:t>
      </w:r>
      <w:r>
        <w:rPr>
          <w:rFonts w:ascii="Verdana" w:hAnsi="Verdana" w:cs="Verdana"/>
          <w:spacing w:val="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C or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atmospheric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mass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concentration</w:t>
      </w:r>
      <w:r>
        <w:rPr>
          <w:rFonts w:ascii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(µg C m</w:t>
      </w:r>
      <w:r w:rsidRPr="00237EEB">
        <w:rPr>
          <w:rFonts w:ascii="Verdana" w:hAnsi="Verdana" w:cs="Verdana"/>
          <w:sz w:val="20"/>
          <w:szCs w:val="20"/>
          <w:vertAlign w:val="superscript"/>
        </w:rPr>
        <w:t>-3</w:t>
      </w:r>
      <w:r>
        <w:rPr>
          <w:rFonts w:ascii="Verdana" w:hAnsi="Verdana" w:cs="Verdana"/>
          <w:sz w:val="20"/>
          <w:szCs w:val="20"/>
        </w:rPr>
        <w:t>)</w:t>
      </w:r>
    </w:p>
    <w:p w:rsidR="00842E16" w:rsidRDefault="00842E16" w:rsidP="003A533F">
      <w:pPr>
        <w:spacing w:before="6" w:after="0" w:line="360" w:lineRule="auto"/>
        <w:ind w:left="118" w:right="52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m</w:t>
      </w:r>
      <w:proofErr w:type="gramEnd"/>
      <w:r>
        <w:rPr>
          <w:rFonts w:ascii="Times New Roman" w:hAnsi="Times New Roman"/>
          <w:i/>
          <w:spacing w:val="37"/>
          <w:sz w:val="24"/>
          <w:szCs w:val="24"/>
        </w:rPr>
        <w:t xml:space="preserve"> </w:t>
      </w:r>
      <w:r>
        <w:rPr>
          <w:rFonts w:ascii="Verdana" w:hAnsi="Verdana" w:cs="Verdana"/>
          <w:sz w:val="20"/>
          <w:szCs w:val="20"/>
        </w:rPr>
        <w:t>is</w:t>
      </w:r>
      <w:r>
        <w:rPr>
          <w:rFonts w:ascii="Verdana" w:hAnsi="Verdana" w:cs="Verdana"/>
          <w:spacing w:val="2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1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rbon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(OC or</w:t>
      </w:r>
      <w:r>
        <w:rPr>
          <w:rFonts w:ascii="Verdana" w:hAnsi="Verdana" w:cs="Verdana"/>
          <w:spacing w:val="2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-1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)</w:t>
      </w:r>
      <w:r>
        <w:rPr>
          <w:rFonts w:ascii="Verdana" w:hAnsi="Verdana" w:cs="Verdana"/>
          <w:spacing w:val="24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amount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per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surface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area</w:t>
      </w:r>
      <w:r>
        <w:rPr>
          <w:rFonts w:ascii="Verdana" w:hAnsi="Verdana" w:cs="Verdana"/>
          <w:spacing w:val="2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26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filter (µg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pacing w:val="-1"/>
          <w:sz w:val="20"/>
          <w:szCs w:val="20"/>
        </w:rPr>
        <w:t>m</w:t>
      </w:r>
      <w:r>
        <w:rPr>
          <w:rFonts w:ascii="Verdana" w:hAnsi="Verdana" w:cs="Verdana"/>
          <w:position w:val="9"/>
          <w:sz w:val="13"/>
          <w:szCs w:val="13"/>
        </w:rPr>
        <w:t>-2</w:t>
      </w:r>
      <w:r>
        <w:rPr>
          <w:rFonts w:ascii="Verdana" w:hAnsi="Verdana" w:cs="Verdana"/>
          <w:sz w:val="20"/>
          <w:szCs w:val="20"/>
        </w:rPr>
        <w:t>).</w:t>
      </w:r>
      <w:r>
        <w:rPr>
          <w:rFonts w:ascii="Verdana" w:hAnsi="Verdana" w:cs="Verdana"/>
          <w:spacing w:val="33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m</w:t>
      </w:r>
      <w:proofErr w:type="gramEnd"/>
      <w:r>
        <w:rPr>
          <w:rFonts w:ascii="Times New Roman" w:hAnsi="Times New Roman"/>
          <w:i/>
          <w:spacing w:val="45"/>
          <w:sz w:val="24"/>
          <w:szCs w:val="24"/>
        </w:rPr>
        <w:t xml:space="preserve"> </w:t>
      </w:r>
      <w:r>
        <w:rPr>
          <w:rFonts w:ascii="Verdana" w:hAnsi="Verdana" w:cs="Verdana"/>
          <w:sz w:val="20"/>
          <w:szCs w:val="20"/>
        </w:rPr>
        <w:t>should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 w:rsidRPr="00237EEB">
        <w:rPr>
          <w:rFonts w:ascii="Verdana" w:hAnsi="Verdana" w:cs="Verdana"/>
          <w:b/>
          <w:sz w:val="20"/>
          <w:szCs w:val="20"/>
        </w:rPr>
        <w:t>NOT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corrected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for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fie</w:t>
      </w:r>
      <w:r>
        <w:rPr>
          <w:rFonts w:ascii="Verdana" w:hAnsi="Verdana" w:cs="Verdana"/>
          <w:spacing w:val="-2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anks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va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ues,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wh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ch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sh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d</w:t>
      </w:r>
      <w:r>
        <w:rPr>
          <w:rFonts w:ascii="Verdana" w:hAnsi="Verdana" w:cs="Verdana"/>
          <w:spacing w:val="35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 reported separately</w:t>
      </w:r>
    </w:p>
    <w:p w:rsidR="00842E16" w:rsidRDefault="00842E16" w:rsidP="003A533F">
      <w:pPr>
        <w:spacing w:after="0" w:line="274" w:lineRule="exact"/>
        <w:ind w:left="118" w:right="57"/>
        <w:jc w:val="both"/>
        <w:rPr>
          <w:rFonts w:ascii="Verdana" w:hAnsi="Verdana" w:cs="Verdana"/>
          <w:sz w:val="20"/>
          <w:szCs w:val="20"/>
        </w:rPr>
      </w:pPr>
      <w:r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pacing w:val="30"/>
          <w:sz w:val="24"/>
          <w:szCs w:val="24"/>
        </w:rPr>
        <w:t xml:space="preserve"> </w:t>
      </w:r>
      <w:r>
        <w:rPr>
          <w:rFonts w:ascii="Verdana" w:hAnsi="Verdana" w:cs="Verdana"/>
          <w:sz w:val="20"/>
          <w:szCs w:val="20"/>
        </w:rPr>
        <w:t>is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 exposed</w:t>
      </w:r>
      <w:r>
        <w:rPr>
          <w:rFonts w:ascii="Verdana" w:hAnsi="Verdana" w:cs="Verdana"/>
          <w:spacing w:val="18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surface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area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of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the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-1"/>
          <w:sz w:val="20"/>
          <w:szCs w:val="20"/>
        </w:rPr>
        <w:t>il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n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w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-1"/>
          <w:sz w:val="20"/>
          <w:szCs w:val="20"/>
        </w:rPr>
        <w:t>ic</w:t>
      </w:r>
      <w:r>
        <w:rPr>
          <w:rFonts w:ascii="Verdana" w:hAnsi="Verdana" w:cs="Verdana"/>
          <w:sz w:val="20"/>
          <w:szCs w:val="20"/>
        </w:rPr>
        <w:t>h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par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icle</w:t>
      </w:r>
      <w:r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ar</w:t>
      </w:r>
      <w:r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ac</w:t>
      </w:r>
      <w:r>
        <w:rPr>
          <w:rFonts w:ascii="Verdana" w:hAnsi="Verdana" w:cs="Verdana"/>
          <w:sz w:val="20"/>
          <w:szCs w:val="20"/>
        </w:rPr>
        <w:t>tu</w:t>
      </w:r>
      <w:r>
        <w:rPr>
          <w:rFonts w:ascii="Verdana" w:hAnsi="Verdana" w:cs="Verdana"/>
          <w:spacing w:val="-1"/>
          <w:sz w:val="20"/>
          <w:szCs w:val="20"/>
        </w:rPr>
        <w:t>all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20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deposited</w:t>
      </w:r>
      <w:r>
        <w:rPr>
          <w:rFonts w:ascii="Verdana" w:hAnsi="Verdana" w:cs="Verdana"/>
          <w:spacing w:val="19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(c</w:t>
      </w:r>
      <w:r>
        <w:rPr>
          <w:rFonts w:ascii="Verdana" w:hAnsi="Verdana" w:cs="Verdana"/>
          <w:spacing w:val="-1"/>
          <w:sz w:val="20"/>
          <w:szCs w:val="20"/>
        </w:rPr>
        <w:t>m²)</w:t>
      </w:r>
    </w:p>
    <w:p w:rsidR="00842E16" w:rsidRDefault="00842E16" w:rsidP="003A533F">
      <w:pPr>
        <w:spacing w:before="8" w:after="0" w:line="130" w:lineRule="exact"/>
        <w:rPr>
          <w:sz w:val="13"/>
          <w:szCs w:val="13"/>
        </w:rPr>
      </w:pPr>
    </w:p>
    <w:p w:rsidR="00842E16" w:rsidRDefault="00842E16" w:rsidP="003A533F">
      <w:pPr>
        <w:spacing w:after="0" w:line="240" w:lineRule="exact"/>
        <w:rPr>
          <w:sz w:val="24"/>
          <w:szCs w:val="24"/>
        </w:rPr>
      </w:pPr>
    </w:p>
    <w:p w:rsidR="00842E16" w:rsidRDefault="00842E16" w:rsidP="003A533F">
      <w:pPr>
        <w:spacing w:after="0" w:line="361" w:lineRule="auto"/>
        <w:ind w:left="118" w:right="58"/>
        <w:jc w:val="both"/>
        <w:rPr>
          <w:rFonts w:ascii="Verdana" w:hAnsi="Verdana" w:cs="Verdana"/>
          <w:sz w:val="20"/>
          <w:szCs w:val="20"/>
        </w:rPr>
      </w:pPr>
      <w:r>
        <w:rPr>
          <w:rFonts w:ascii="Times New Roman" w:hAnsi="Times New Roman"/>
          <w:i/>
          <w:sz w:val="24"/>
          <w:szCs w:val="24"/>
        </w:rPr>
        <w:t>V</w:t>
      </w:r>
      <w:r>
        <w:rPr>
          <w:rFonts w:ascii="Times New Roman" w:hAnsi="Times New Roman"/>
          <w:i/>
          <w:spacing w:val="11"/>
          <w:sz w:val="24"/>
          <w:szCs w:val="24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 xml:space="preserve">s the </w:t>
      </w:r>
      <w:r>
        <w:rPr>
          <w:rFonts w:ascii="Verdana" w:hAnsi="Verdana" w:cs="Verdana"/>
          <w:spacing w:val="-1"/>
          <w:sz w:val="20"/>
          <w:szCs w:val="20"/>
        </w:rPr>
        <w:t>vol</w:t>
      </w:r>
      <w:r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pacing w:val="-1"/>
          <w:sz w:val="20"/>
          <w:szCs w:val="20"/>
        </w:rPr>
        <w:t>m</w:t>
      </w:r>
      <w:r>
        <w:rPr>
          <w:rFonts w:ascii="Verdana" w:hAnsi="Verdana" w:cs="Verdana"/>
          <w:sz w:val="20"/>
          <w:szCs w:val="20"/>
        </w:rPr>
        <w:t xml:space="preserve">e </w:t>
      </w:r>
      <w:r>
        <w:rPr>
          <w:rFonts w:ascii="Verdana" w:hAnsi="Verdana" w:cs="Verdana"/>
          <w:spacing w:val="-1"/>
          <w:sz w:val="20"/>
          <w:szCs w:val="20"/>
        </w:rPr>
        <w:t>o</w:t>
      </w:r>
      <w:r>
        <w:rPr>
          <w:rFonts w:ascii="Verdana" w:hAnsi="Verdana" w:cs="Verdana"/>
          <w:sz w:val="20"/>
          <w:szCs w:val="20"/>
        </w:rPr>
        <w:t>f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ai</w:t>
      </w:r>
      <w:r>
        <w:rPr>
          <w:rFonts w:ascii="Verdana" w:hAnsi="Verdana" w:cs="Verdana"/>
          <w:sz w:val="20"/>
          <w:szCs w:val="20"/>
        </w:rPr>
        <w:t xml:space="preserve">r </w:t>
      </w:r>
      <w:r>
        <w:rPr>
          <w:rFonts w:ascii="Verdana" w:hAnsi="Verdana" w:cs="Verdana"/>
          <w:spacing w:val="-1"/>
          <w:sz w:val="20"/>
          <w:szCs w:val="20"/>
        </w:rPr>
        <w:t>samp</w:t>
      </w:r>
      <w:r>
        <w:rPr>
          <w:rFonts w:ascii="Verdana" w:hAnsi="Verdana" w:cs="Verdana"/>
          <w:sz w:val="20"/>
          <w:szCs w:val="20"/>
        </w:rPr>
        <w:t>l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 xml:space="preserve">d </w:t>
      </w:r>
      <w:r>
        <w:rPr>
          <w:rFonts w:ascii="Verdana" w:hAnsi="Verdana" w:cs="Verdana"/>
          <w:spacing w:val="-1"/>
          <w:sz w:val="20"/>
          <w:szCs w:val="20"/>
        </w:rPr>
        <w:t>b</w:t>
      </w:r>
      <w:r>
        <w:rPr>
          <w:rFonts w:ascii="Verdana" w:hAnsi="Verdana" w:cs="Verdana"/>
          <w:sz w:val="20"/>
          <w:szCs w:val="20"/>
        </w:rPr>
        <w:t>y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he exposed fi</w:t>
      </w:r>
      <w:r>
        <w:rPr>
          <w:rFonts w:ascii="Verdana" w:hAnsi="Verdana" w:cs="Verdana"/>
          <w:spacing w:val="-1"/>
          <w:sz w:val="20"/>
          <w:szCs w:val="20"/>
        </w:rPr>
        <w:t>l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r area in</w:t>
      </w:r>
      <w:r>
        <w:rPr>
          <w:rFonts w:ascii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a</w:t>
      </w:r>
      <w:r>
        <w:rPr>
          <w:rFonts w:ascii="Verdana" w:hAnsi="Verdana" w:cs="Verdana"/>
          <w:spacing w:val="1"/>
          <w:sz w:val="20"/>
          <w:szCs w:val="20"/>
        </w:rPr>
        <w:t>n</w:t>
      </w:r>
      <w:r>
        <w:rPr>
          <w:rFonts w:ascii="Verdana" w:hAnsi="Verdana" w:cs="Verdana"/>
          <w:spacing w:val="-1"/>
          <w:sz w:val="20"/>
          <w:szCs w:val="20"/>
        </w:rPr>
        <w:t>dar</w:t>
      </w:r>
      <w:r>
        <w:rPr>
          <w:rFonts w:ascii="Verdana" w:hAnsi="Verdana" w:cs="Verdana"/>
          <w:sz w:val="20"/>
          <w:szCs w:val="20"/>
        </w:rPr>
        <w:t xml:space="preserve">d </w:t>
      </w:r>
      <w:r>
        <w:rPr>
          <w:rFonts w:ascii="Verdana" w:hAnsi="Verdana" w:cs="Verdana"/>
          <w:spacing w:val="-1"/>
          <w:sz w:val="20"/>
          <w:szCs w:val="20"/>
        </w:rPr>
        <w:t>co</w:t>
      </w:r>
      <w:r>
        <w:rPr>
          <w:rFonts w:ascii="Verdana" w:hAnsi="Verdana" w:cs="Verdana"/>
          <w:sz w:val="20"/>
          <w:szCs w:val="20"/>
        </w:rPr>
        <w:t>nd</w:t>
      </w:r>
      <w:r>
        <w:rPr>
          <w:rFonts w:ascii="Verdana" w:hAnsi="Verdana" w:cs="Verdana"/>
          <w:spacing w:val="-1"/>
          <w:sz w:val="20"/>
          <w:szCs w:val="20"/>
        </w:rPr>
        <w:t>i</w:t>
      </w:r>
      <w:r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pacing w:val="-1"/>
          <w:sz w:val="20"/>
          <w:szCs w:val="20"/>
        </w:rPr>
        <w:t>io</w:t>
      </w:r>
      <w:r>
        <w:rPr>
          <w:rFonts w:ascii="Verdana" w:hAnsi="Verdana" w:cs="Verdana"/>
          <w:sz w:val="20"/>
          <w:szCs w:val="20"/>
        </w:rPr>
        <w:t xml:space="preserve">ns </w:t>
      </w:r>
      <w:r>
        <w:rPr>
          <w:rFonts w:ascii="Verdana" w:hAnsi="Verdana" w:cs="Verdana"/>
          <w:spacing w:val="-1"/>
          <w:sz w:val="20"/>
          <w:szCs w:val="20"/>
        </w:rPr>
        <w:t xml:space="preserve">of </w:t>
      </w:r>
      <w:r>
        <w:rPr>
          <w:rFonts w:ascii="Verdana" w:hAnsi="Verdana" w:cs="Verdana"/>
          <w:sz w:val="20"/>
          <w:szCs w:val="20"/>
        </w:rPr>
        <w:t xml:space="preserve">pressure and temperature </w:t>
      </w:r>
      <w:r>
        <w:rPr>
          <w:rFonts w:ascii="Verdana" w:hAnsi="Verdana" w:cs="Verdana"/>
          <w:spacing w:val="-2"/>
          <w:sz w:val="20"/>
          <w:szCs w:val="20"/>
        </w:rPr>
        <w:t>(</w:t>
      </w:r>
      <w:r>
        <w:rPr>
          <w:rFonts w:ascii="Verdana" w:hAnsi="Verdana" w:cs="Verdana"/>
          <w:i/>
          <w:sz w:val="20"/>
          <w:szCs w:val="20"/>
        </w:rPr>
        <w:t>to</w:t>
      </w:r>
      <w:r>
        <w:rPr>
          <w:rFonts w:ascii="Verdana" w:hAnsi="Verdana" w:cs="Verdana"/>
          <w:i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i/>
          <w:sz w:val="20"/>
          <w:szCs w:val="20"/>
        </w:rPr>
        <w:t xml:space="preserve">be </w:t>
      </w:r>
      <w:r>
        <w:rPr>
          <w:rFonts w:ascii="Verdana" w:hAnsi="Verdana" w:cs="Verdana"/>
          <w:i/>
          <w:spacing w:val="-1"/>
          <w:sz w:val="20"/>
          <w:szCs w:val="20"/>
        </w:rPr>
        <w:t>s</w:t>
      </w:r>
      <w:r>
        <w:rPr>
          <w:rFonts w:ascii="Verdana" w:hAnsi="Verdana" w:cs="Verdana"/>
          <w:i/>
          <w:sz w:val="20"/>
          <w:szCs w:val="20"/>
        </w:rPr>
        <w:t>pecifie</w:t>
      </w:r>
      <w:r>
        <w:rPr>
          <w:rFonts w:ascii="Verdana" w:hAnsi="Verdana" w:cs="Verdana"/>
          <w:i/>
          <w:spacing w:val="-1"/>
          <w:sz w:val="20"/>
          <w:szCs w:val="20"/>
        </w:rPr>
        <w:t>d</w:t>
      </w:r>
      <w:r>
        <w:rPr>
          <w:rFonts w:ascii="Verdana" w:hAnsi="Verdana" w:cs="Verdana"/>
          <w:spacing w:val="-1"/>
          <w:sz w:val="20"/>
          <w:szCs w:val="20"/>
        </w:rPr>
        <w:t>).</w:t>
      </w:r>
    </w:p>
    <w:p w:rsidR="00842E16" w:rsidRDefault="00842E16" w:rsidP="00E96140"/>
    <w:sectPr w:rsidR="00842E16" w:rsidSect="00893565">
      <w:pgSz w:w="11920" w:h="16840"/>
      <w:pgMar w:top="1380" w:right="1680" w:bottom="900" w:left="1680" w:header="0" w:footer="7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610" w:rsidRDefault="00217610" w:rsidP="008A0787">
      <w:pPr>
        <w:spacing w:after="0" w:line="240" w:lineRule="auto"/>
      </w:pPr>
      <w:r>
        <w:separator/>
      </w:r>
    </w:p>
  </w:endnote>
  <w:endnote w:type="continuationSeparator" w:id="0">
    <w:p w:rsidR="00217610" w:rsidRDefault="00217610" w:rsidP="008A0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E16" w:rsidRDefault="00645297">
    <w:pPr>
      <w:spacing w:after="0" w:line="200" w:lineRule="exact"/>
      <w:rPr>
        <w:sz w:val="20"/>
        <w:szCs w:val="20"/>
      </w:rPr>
    </w:pPr>
    <w:r w:rsidRPr="0064529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0.65pt;margin-top:795.15pt;width:33pt;height:12pt;z-index:-251658752;mso-position-horizontal-relative:page;mso-position-vertical-relative:page" filled="f" stroked="f">
          <v:textbox inset="0,0,0,0">
            <w:txbxContent>
              <w:p w:rsidR="00842E16" w:rsidRDefault="00645297">
                <w:pPr>
                  <w:spacing w:after="0" w:line="228" w:lineRule="exact"/>
                  <w:ind w:left="40" w:right="-50"/>
                  <w:rPr>
                    <w:rFonts w:ascii="Verdana" w:hAnsi="Verdana" w:cs="Verdana"/>
                    <w:sz w:val="20"/>
                    <w:szCs w:val="20"/>
                  </w:rPr>
                </w:pPr>
                <w:r>
                  <w:rPr>
                    <w:rFonts w:ascii="Verdana" w:hAnsi="Verdana" w:cs="Verdana"/>
                    <w:color w:val="7F7F7F"/>
                    <w:sz w:val="20"/>
                    <w:szCs w:val="20"/>
                  </w:rPr>
                  <w:fldChar w:fldCharType="begin"/>
                </w:r>
                <w:r w:rsidR="00842E16">
                  <w:rPr>
                    <w:rFonts w:ascii="Verdana" w:hAnsi="Verdana" w:cs="Verdana"/>
                    <w:color w:val="7F7F7F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Verdana" w:hAnsi="Verdana" w:cs="Verdana"/>
                    <w:color w:val="7F7F7F"/>
                    <w:sz w:val="20"/>
                    <w:szCs w:val="20"/>
                  </w:rPr>
                  <w:fldChar w:fldCharType="separate"/>
                </w:r>
                <w:r w:rsidR="00AD4F2F">
                  <w:rPr>
                    <w:rFonts w:ascii="Verdana" w:hAnsi="Verdana" w:cs="Verdana"/>
                    <w:noProof/>
                    <w:color w:val="7F7F7F"/>
                    <w:sz w:val="20"/>
                    <w:szCs w:val="20"/>
                  </w:rPr>
                  <w:t>3</w:t>
                </w:r>
                <w:r>
                  <w:rPr>
                    <w:rFonts w:ascii="Verdana" w:hAnsi="Verdana" w:cs="Verdana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610" w:rsidRDefault="00217610" w:rsidP="008A0787">
      <w:pPr>
        <w:spacing w:after="0" w:line="240" w:lineRule="auto"/>
      </w:pPr>
      <w:r>
        <w:separator/>
      </w:r>
    </w:p>
  </w:footnote>
  <w:footnote w:type="continuationSeparator" w:id="0">
    <w:p w:rsidR="00217610" w:rsidRDefault="00217610" w:rsidP="008A0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BD2"/>
    <w:multiLevelType w:val="hybridMultilevel"/>
    <w:tmpl w:val="2662C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F5CB5"/>
    <w:multiLevelType w:val="hybridMultilevel"/>
    <w:tmpl w:val="4138710C"/>
    <w:lvl w:ilvl="0" w:tplc="D88E7C3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FA29A1"/>
    <w:multiLevelType w:val="hybridMultilevel"/>
    <w:tmpl w:val="9C94463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2E52E87"/>
    <w:multiLevelType w:val="hybridMultilevel"/>
    <w:tmpl w:val="95508838"/>
    <w:lvl w:ilvl="0" w:tplc="15FCEBE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9C127C"/>
    <w:multiLevelType w:val="hybridMultilevel"/>
    <w:tmpl w:val="BA2A7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5122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A533F"/>
    <w:rsid w:val="000142DF"/>
    <w:rsid w:val="00027C0A"/>
    <w:rsid w:val="00050D57"/>
    <w:rsid w:val="00052658"/>
    <w:rsid w:val="00064A0A"/>
    <w:rsid w:val="00076F0F"/>
    <w:rsid w:val="000B206C"/>
    <w:rsid w:val="000B60D3"/>
    <w:rsid w:val="000D24BC"/>
    <w:rsid w:val="000D298C"/>
    <w:rsid w:val="000E16A1"/>
    <w:rsid w:val="00117E9B"/>
    <w:rsid w:val="00124F9E"/>
    <w:rsid w:val="0013135F"/>
    <w:rsid w:val="00136B91"/>
    <w:rsid w:val="001719FF"/>
    <w:rsid w:val="0019450D"/>
    <w:rsid w:val="001B44EC"/>
    <w:rsid w:val="001C239D"/>
    <w:rsid w:val="001D0AB2"/>
    <w:rsid w:val="001D6F8B"/>
    <w:rsid w:val="001E02D2"/>
    <w:rsid w:val="001E1B90"/>
    <w:rsid w:val="001F1C39"/>
    <w:rsid w:val="001F36AE"/>
    <w:rsid w:val="002128FE"/>
    <w:rsid w:val="00217610"/>
    <w:rsid w:val="0022732A"/>
    <w:rsid w:val="00237EEB"/>
    <w:rsid w:val="00244D96"/>
    <w:rsid w:val="00265980"/>
    <w:rsid w:val="00296D55"/>
    <w:rsid w:val="002A3C7D"/>
    <w:rsid w:val="002B2545"/>
    <w:rsid w:val="002B6AE2"/>
    <w:rsid w:val="002D22B8"/>
    <w:rsid w:val="002D425C"/>
    <w:rsid w:val="002E5C9D"/>
    <w:rsid w:val="002E76B1"/>
    <w:rsid w:val="002F6CD4"/>
    <w:rsid w:val="00311CCD"/>
    <w:rsid w:val="003212B8"/>
    <w:rsid w:val="003226EE"/>
    <w:rsid w:val="00336928"/>
    <w:rsid w:val="0037205C"/>
    <w:rsid w:val="00386F01"/>
    <w:rsid w:val="003963CA"/>
    <w:rsid w:val="003A533F"/>
    <w:rsid w:val="003C6F89"/>
    <w:rsid w:val="003F2AEA"/>
    <w:rsid w:val="004170E1"/>
    <w:rsid w:val="00442C50"/>
    <w:rsid w:val="00460F63"/>
    <w:rsid w:val="004821F0"/>
    <w:rsid w:val="00482AAB"/>
    <w:rsid w:val="0048588A"/>
    <w:rsid w:val="00490984"/>
    <w:rsid w:val="00495C9D"/>
    <w:rsid w:val="004975B2"/>
    <w:rsid w:val="004A57BD"/>
    <w:rsid w:val="004A57EE"/>
    <w:rsid w:val="004B145B"/>
    <w:rsid w:val="004B7754"/>
    <w:rsid w:val="004C7574"/>
    <w:rsid w:val="004D7046"/>
    <w:rsid w:val="004E54B6"/>
    <w:rsid w:val="004E61E7"/>
    <w:rsid w:val="00500414"/>
    <w:rsid w:val="0051073D"/>
    <w:rsid w:val="00530117"/>
    <w:rsid w:val="00537294"/>
    <w:rsid w:val="0054186F"/>
    <w:rsid w:val="00565F90"/>
    <w:rsid w:val="00584173"/>
    <w:rsid w:val="0058707C"/>
    <w:rsid w:val="005A5392"/>
    <w:rsid w:val="005B1B55"/>
    <w:rsid w:val="005B44BE"/>
    <w:rsid w:val="005C1D48"/>
    <w:rsid w:val="005C36AC"/>
    <w:rsid w:val="005E4458"/>
    <w:rsid w:val="005E7E0F"/>
    <w:rsid w:val="005F626D"/>
    <w:rsid w:val="0061000D"/>
    <w:rsid w:val="00622A25"/>
    <w:rsid w:val="00625151"/>
    <w:rsid w:val="00645297"/>
    <w:rsid w:val="006513D2"/>
    <w:rsid w:val="00651FEF"/>
    <w:rsid w:val="0068647D"/>
    <w:rsid w:val="006A549D"/>
    <w:rsid w:val="006A6980"/>
    <w:rsid w:val="006D0699"/>
    <w:rsid w:val="006F1012"/>
    <w:rsid w:val="006F62EB"/>
    <w:rsid w:val="007033F7"/>
    <w:rsid w:val="00705733"/>
    <w:rsid w:val="00716D53"/>
    <w:rsid w:val="00720E9B"/>
    <w:rsid w:val="0072348D"/>
    <w:rsid w:val="00731E77"/>
    <w:rsid w:val="00744919"/>
    <w:rsid w:val="00763E81"/>
    <w:rsid w:val="00767CA9"/>
    <w:rsid w:val="00767E2C"/>
    <w:rsid w:val="00773C49"/>
    <w:rsid w:val="00776078"/>
    <w:rsid w:val="007C6063"/>
    <w:rsid w:val="007D3981"/>
    <w:rsid w:val="007D6FC8"/>
    <w:rsid w:val="007F4E27"/>
    <w:rsid w:val="008047FB"/>
    <w:rsid w:val="008258B2"/>
    <w:rsid w:val="00827D71"/>
    <w:rsid w:val="0084064D"/>
    <w:rsid w:val="00842E16"/>
    <w:rsid w:val="008478DC"/>
    <w:rsid w:val="00854877"/>
    <w:rsid w:val="00854F73"/>
    <w:rsid w:val="008776B7"/>
    <w:rsid w:val="008879A8"/>
    <w:rsid w:val="00887D29"/>
    <w:rsid w:val="008910C5"/>
    <w:rsid w:val="00893565"/>
    <w:rsid w:val="008A0787"/>
    <w:rsid w:val="008A4ACB"/>
    <w:rsid w:val="008C11C7"/>
    <w:rsid w:val="008C6F01"/>
    <w:rsid w:val="008D250C"/>
    <w:rsid w:val="008D477E"/>
    <w:rsid w:val="008E6864"/>
    <w:rsid w:val="008F2028"/>
    <w:rsid w:val="008F6AB4"/>
    <w:rsid w:val="008F7FB7"/>
    <w:rsid w:val="00933733"/>
    <w:rsid w:val="0095324E"/>
    <w:rsid w:val="00963A28"/>
    <w:rsid w:val="00967881"/>
    <w:rsid w:val="009A54BB"/>
    <w:rsid w:val="009A6D83"/>
    <w:rsid w:val="009C0394"/>
    <w:rsid w:val="009E1115"/>
    <w:rsid w:val="009F5F8B"/>
    <w:rsid w:val="00A00D18"/>
    <w:rsid w:val="00A03F77"/>
    <w:rsid w:val="00A15133"/>
    <w:rsid w:val="00A27E7E"/>
    <w:rsid w:val="00A5127E"/>
    <w:rsid w:val="00A52186"/>
    <w:rsid w:val="00A556E7"/>
    <w:rsid w:val="00A5619F"/>
    <w:rsid w:val="00A564BC"/>
    <w:rsid w:val="00A768AE"/>
    <w:rsid w:val="00A9203B"/>
    <w:rsid w:val="00A94461"/>
    <w:rsid w:val="00AC457B"/>
    <w:rsid w:val="00AD4F2F"/>
    <w:rsid w:val="00AF56DC"/>
    <w:rsid w:val="00B02A6F"/>
    <w:rsid w:val="00B23911"/>
    <w:rsid w:val="00B31BEC"/>
    <w:rsid w:val="00B52885"/>
    <w:rsid w:val="00B62146"/>
    <w:rsid w:val="00B700B4"/>
    <w:rsid w:val="00B745AA"/>
    <w:rsid w:val="00B75CA9"/>
    <w:rsid w:val="00B81DFA"/>
    <w:rsid w:val="00B943CB"/>
    <w:rsid w:val="00B95369"/>
    <w:rsid w:val="00BE0A2B"/>
    <w:rsid w:val="00BE37FD"/>
    <w:rsid w:val="00BE7CD8"/>
    <w:rsid w:val="00BF7530"/>
    <w:rsid w:val="00C4294D"/>
    <w:rsid w:val="00C6043D"/>
    <w:rsid w:val="00C62257"/>
    <w:rsid w:val="00C71E9D"/>
    <w:rsid w:val="00C82234"/>
    <w:rsid w:val="00CB1698"/>
    <w:rsid w:val="00CB3C2D"/>
    <w:rsid w:val="00CB7BB7"/>
    <w:rsid w:val="00CC417F"/>
    <w:rsid w:val="00CF0160"/>
    <w:rsid w:val="00CF295E"/>
    <w:rsid w:val="00CF3A86"/>
    <w:rsid w:val="00D27398"/>
    <w:rsid w:val="00D575F6"/>
    <w:rsid w:val="00D874B0"/>
    <w:rsid w:val="00DA26A0"/>
    <w:rsid w:val="00DA3D39"/>
    <w:rsid w:val="00DB1714"/>
    <w:rsid w:val="00DB2A25"/>
    <w:rsid w:val="00DB6782"/>
    <w:rsid w:val="00DC7D2B"/>
    <w:rsid w:val="00DE1A39"/>
    <w:rsid w:val="00DE2B36"/>
    <w:rsid w:val="00DE4B3E"/>
    <w:rsid w:val="00E02F13"/>
    <w:rsid w:val="00E03AD8"/>
    <w:rsid w:val="00E05290"/>
    <w:rsid w:val="00E15CDE"/>
    <w:rsid w:val="00E328E5"/>
    <w:rsid w:val="00E4422F"/>
    <w:rsid w:val="00E515D2"/>
    <w:rsid w:val="00E65944"/>
    <w:rsid w:val="00E9125B"/>
    <w:rsid w:val="00E96140"/>
    <w:rsid w:val="00EA2096"/>
    <w:rsid w:val="00EA2C84"/>
    <w:rsid w:val="00EA42D0"/>
    <w:rsid w:val="00EA70E0"/>
    <w:rsid w:val="00EA7D72"/>
    <w:rsid w:val="00EB1C6B"/>
    <w:rsid w:val="00EB76E5"/>
    <w:rsid w:val="00EC0522"/>
    <w:rsid w:val="00EC0659"/>
    <w:rsid w:val="00EC5A3D"/>
    <w:rsid w:val="00EC6D24"/>
    <w:rsid w:val="00ED0C72"/>
    <w:rsid w:val="00ED6A00"/>
    <w:rsid w:val="00EE562B"/>
    <w:rsid w:val="00EF0365"/>
    <w:rsid w:val="00F07465"/>
    <w:rsid w:val="00F120B1"/>
    <w:rsid w:val="00F23E96"/>
    <w:rsid w:val="00F24F4C"/>
    <w:rsid w:val="00F335B3"/>
    <w:rsid w:val="00F53BBA"/>
    <w:rsid w:val="00F72A2C"/>
    <w:rsid w:val="00F7559E"/>
    <w:rsid w:val="00F803C2"/>
    <w:rsid w:val="00FC0BD9"/>
    <w:rsid w:val="00FD2081"/>
    <w:rsid w:val="00FD2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533F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3A5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3A533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E37F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E37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BE37F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E3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BE37FD"/>
    <w:rPr>
      <w:b/>
      <w:bCs/>
    </w:rPr>
  </w:style>
  <w:style w:type="paragraph" w:styleId="ListParagraph">
    <w:name w:val="List Paragraph"/>
    <w:basedOn w:val="Normal"/>
    <w:qFormat/>
    <w:rsid w:val="00731E77"/>
    <w:pPr>
      <w:ind w:left="720"/>
      <w:contextualSpacing/>
    </w:pPr>
  </w:style>
  <w:style w:type="paragraph" w:styleId="Revision">
    <w:name w:val="Revision"/>
    <w:hidden/>
    <w:semiHidden/>
    <w:rsid w:val="009A6D83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rsid w:val="00311CC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FE299-7C32-4872-8F9C-1FB0D3C8B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3267</Words>
  <Characters>18622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Operating Procedures</vt:lpstr>
    </vt:vector>
  </TitlesOfParts>
  <Company>NILU</Company>
  <LinksUpToDate>false</LinksUpToDate>
  <CharactersWithSpaces>21846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Operating Procedures</dc:title>
  <dc:creator>Karl Espen Yttri</dc:creator>
  <cp:lastModifiedBy> Wenche Aas</cp:lastModifiedBy>
  <cp:revision>3</cp:revision>
  <cp:lastPrinted>2013-11-05T14:40:00Z</cp:lastPrinted>
  <dcterms:created xsi:type="dcterms:W3CDTF">2013-11-05T14:39:00Z</dcterms:created>
  <dcterms:modified xsi:type="dcterms:W3CDTF">2013-11-05T14:40:00Z</dcterms:modified>
</cp:coreProperties>
</file>